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bookmarkStart w:id="0" w:name="_GoBack"/>
      <w:bookmarkEnd w:id="0"/>
      <w:r w:rsidRPr="0080728B">
        <w:rPr>
          <w:rFonts w:ascii="Times New Roman" w:hAnsi="Times New Roman" w:cs="Times New Roman"/>
          <w:b/>
          <w:sz w:val="22"/>
          <w:szCs w:val="22"/>
        </w:rPr>
        <w:t>ДОГОВОР ПОДРЯДА № [номер]</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Заказчика</w:t>
      </w:r>
      <w:r w:rsidRPr="0080728B">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г. [</w:t>
      </w:r>
      <w:r w:rsidRPr="0080728B">
        <w:rPr>
          <w:rFonts w:ascii="Times New Roman" w:hAnsi="Times New Roman" w:cs="Times New Roman"/>
          <w:b/>
          <w:bCs/>
          <w:i/>
          <w:sz w:val="22"/>
          <w:szCs w:val="22"/>
        </w:rPr>
        <w:t>город</w:t>
      </w:r>
      <w:r w:rsidRPr="0080728B">
        <w:rPr>
          <w:rFonts w:ascii="Times New Roman" w:hAnsi="Times New Roman" w:cs="Times New Roman"/>
          <w:b/>
          <w:bCs/>
          <w:sz w:val="22"/>
          <w:szCs w:val="22"/>
        </w:rPr>
        <w:t>]</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7777777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Pr="000D2D16">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1F8B4620" w14:textId="77777777" w:rsidR="008F3F84" w:rsidRPr="000D2D16" w:rsidRDefault="00A7353A"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3D0DFB30"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7928133A"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1176804C"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A24B090"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F69E3F9" w14:textId="77777777" w:rsidR="008F3F84" w:rsidRPr="000D2D16" w:rsidRDefault="00A7353A"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6C5B8B1D"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0EF4D891"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6224DE0F"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B67C5CF"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171C604E"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6A75C77" w14:textId="77777777" w:rsidR="008F3F84" w:rsidRPr="000D2D16" w:rsidRDefault="00A7353A"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4D9309B0"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1CE77138"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5EF215F" w14:textId="77777777" w:rsidR="008F3F84" w:rsidRPr="000D2D16" w:rsidRDefault="00A7353A"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71E023E8"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22BE090B" w14:textId="77777777" w:rsidR="008F3F84" w:rsidRPr="000D2D16" w:rsidRDefault="00A7353A"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6F6DA79C"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5CC409DA"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A7353A"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77777777" w:rsidR="008F3F84" w:rsidRPr="008F3F84" w:rsidRDefault="00A7353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0D2D16">
          <w:rPr>
            <w:rFonts w:ascii="Times New Roman" w:eastAsia="Times New Roman" w:hAnsi="Times New Roman" w:cs="Times New Roman"/>
            <w:bCs/>
            <w:noProof/>
            <w:sz w:val="22"/>
            <w:szCs w:val="22"/>
            <w:u w:val="single"/>
          </w:rPr>
          <w:t>Приложение № 13</w:t>
        </w:r>
        <w:r w:rsidR="008F3F84" w:rsidRPr="000D2D16">
          <w:rPr>
            <w:rFonts w:ascii="Times New Roman" w:eastAsia="Times New Roman" w:hAnsi="Times New Roman" w:cs="Times New Roman"/>
            <w:bCs/>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8F3F84" w:rsidRPr="000D2D16">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2B1BD4D4" w:rsidR="009B1278"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1" w:name="_Toc504140757"/>
      <w:bookmarkStart w:id="2"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1"/>
      <w:bookmarkEnd w:id="2"/>
    </w:p>
    <w:p w14:paraId="64121DE3" w14:textId="77777777" w:rsidR="00BF32C2" w:rsidRPr="0080728B" w:rsidRDefault="00BF32C2" w:rsidP="0080728B">
      <w:pPr>
        <w:pStyle w:val="RUS1"/>
        <w:widowControl w:val="0"/>
        <w:spacing w:before="0"/>
        <w:rPr>
          <w:rFonts w:ascii="Times New Roman" w:hAnsi="Times New Roman" w:cs="Times New Roman"/>
        </w:rPr>
      </w:pPr>
      <w:bookmarkStart w:id="3" w:name="_Toc504140758"/>
      <w:bookmarkStart w:id="4"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3"/>
      <w:bookmarkEnd w:id="4"/>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61C915E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77777777"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008620BC" w:rsidRPr="0080728B">
        <w:rPr>
          <w:rFonts w:ascii="Times New Roman" w:hAnsi="Times New Roman" w:cs="Times New Roman"/>
          <w:bCs w:val="0"/>
          <w:iCs/>
          <w:highlight w:val="yellow"/>
        </w:rPr>
        <w:t>[</w:t>
      </w:r>
      <w:r w:rsidR="0088071F" w:rsidRPr="0080728B">
        <w:rPr>
          <w:rFonts w:ascii="Times New Roman" w:hAnsi="Times New Roman" w:cs="Times New Roman"/>
          <w:bCs w:val="0"/>
          <w:iCs/>
          <w:highlight w:val="yellow"/>
        </w:rPr>
        <w:sym w:font="Symbol" w:char="F0B7"/>
      </w:r>
      <w:r w:rsidR="008620BC" w:rsidRPr="0080728B">
        <w:rPr>
          <w:rFonts w:ascii="Times New Roman" w:hAnsi="Times New Roman" w:cs="Times New Roman"/>
          <w:bCs w:val="0"/>
          <w:iCs/>
          <w:highlight w:val="yellow"/>
        </w:rPr>
        <w:t>]</w:t>
      </w:r>
      <w:r w:rsidR="008620BC" w:rsidRPr="0080728B">
        <w:rPr>
          <w:rFonts w:ascii="Times New Roman" w:hAnsi="Times New Roman" w:cs="Times New Roman"/>
          <w:bCs w:val="0"/>
          <w:iCs/>
        </w:rPr>
        <w:t>.</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D20C5C1" w:rsidR="00C32DB0" w:rsidRPr="0080728B" w:rsidRDefault="002717A6" w:rsidP="0080728B">
      <w:pPr>
        <w:pStyle w:val="RUS111"/>
        <w:widowControl w:val="0"/>
        <w:rPr>
          <w:rFonts w:ascii="Times New Roman" w:hAnsi="Times New Roman" w:cs="Times New Roman"/>
        </w:rPr>
      </w:pPr>
      <w:r w:rsidRPr="0080728B">
        <w:rPr>
          <w:rFonts w:ascii="Times New Roman" w:hAnsi="Times New Roman" w:cs="Times New Roman"/>
        </w:rPr>
        <w:t>[</w:t>
      </w:r>
      <w:r w:rsidR="00C32DB0" w:rsidRPr="0080728B">
        <w:rPr>
          <w:rFonts w:ascii="Times New Roman" w:hAnsi="Times New Roman" w:cs="Times New Roman"/>
        </w:rPr>
        <w:t>«</w:t>
      </w:r>
      <w:r w:rsidR="00C32DB0" w:rsidRPr="0080728B">
        <w:rPr>
          <w:rFonts w:ascii="Times New Roman" w:hAnsi="Times New Roman" w:cs="Times New Roman"/>
          <w:b/>
        </w:rPr>
        <w:t>Гарантийный фонд</w:t>
      </w:r>
      <w:r w:rsidR="00C32DB0"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80728B">
        <w:rPr>
          <w:rFonts w:ascii="Times New Roman" w:hAnsi="Times New Roman" w:cs="Times New Roman"/>
        </w:rPr>
        <w:t>[</w:t>
      </w:r>
      <w:r w:rsidR="00C32DB0" w:rsidRPr="0080728B">
        <w:rPr>
          <w:rFonts w:ascii="Times New Roman" w:hAnsi="Times New Roman" w:cs="Times New Roman"/>
        </w:rPr>
        <w:t>10 (десять) процентов</w:t>
      </w:r>
      <w:r w:rsidR="0003077F" w:rsidRPr="0080728B">
        <w:rPr>
          <w:rFonts w:ascii="Times New Roman" w:hAnsi="Times New Roman" w:cs="Times New Roman"/>
        </w:rPr>
        <w:t>]</w:t>
      </w:r>
      <w:r w:rsidR="00C32DB0"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00C32DB0"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 xml:space="preserve">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 xml:space="preserve">соглашения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29031E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423DD1A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Pr="0080728B">
        <w:rPr>
          <w:rFonts w:ascii="Times New Roman" w:hAnsi="Times New Roman" w:cs="Times New Roman"/>
        </w:rPr>
        <w:t>обозначает [</w:t>
      </w:r>
      <w:r w:rsidR="004D2085" w:rsidRPr="0080728B">
        <w:rPr>
          <w:rFonts w:ascii="Times New Roman" w:hAnsi="Times New Roman" w:cs="Times New Roman"/>
          <w:i/>
        </w:rPr>
        <w:t>наименование объекта (например, теплосеть</w:t>
      </w:r>
      <w:r w:rsidR="00FF1380" w:rsidRPr="0080728B">
        <w:rPr>
          <w:rFonts w:ascii="Times New Roman" w:hAnsi="Times New Roman" w:cs="Times New Roman"/>
          <w:i/>
        </w:rPr>
        <w:t>)</w:t>
      </w:r>
      <w:r w:rsidR="004D2085" w:rsidRPr="0080728B">
        <w:rPr>
          <w:rFonts w:ascii="Times New Roman" w:hAnsi="Times New Roman" w:cs="Times New Roman"/>
          <w:i/>
        </w:rPr>
        <w:t>, [●]</w:t>
      </w:r>
      <w:r w:rsidRPr="0080728B">
        <w:rPr>
          <w:rFonts w:ascii="Times New Roman" w:hAnsi="Times New Roman" w:cs="Times New Roman"/>
        </w:rPr>
        <w:t xml:space="preserve"> с кадастровым номером [●] площадью [●]</w:t>
      </w:r>
      <w:r w:rsidR="00435DE3" w:rsidRPr="0080728B">
        <w:rPr>
          <w:rFonts w:ascii="Times New Roman" w:hAnsi="Times New Roman" w:cs="Times New Roman"/>
        </w:rPr>
        <w:t xml:space="preserve"> кв. м</w:t>
      </w:r>
      <w:r w:rsidR="00DD3F72" w:rsidRPr="0080728B">
        <w:rPr>
          <w:rFonts w:ascii="Times New Roman" w:hAnsi="Times New Roman" w:cs="Times New Roman"/>
        </w:rPr>
        <w:t>]</w:t>
      </w:r>
      <w:r w:rsidR="00435DE3" w:rsidRPr="0080728B">
        <w:rPr>
          <w:rFonts w:ascii="Times New Roman" w:hAnsi="Times New Roman" w:cs="Times New Roman"/>
        </w:rPr>
        <w:t>, расположенн[ый]</w:t>
      </w:r>
      <w:r w:rsidRPr="0080728B">
        <w:rPr>
          <w:rFonts w:ascii="Times New Roman" w:hAnsi="Times New Roman" w:cs="Times New Roman"/>
        </w:rPr>
        <w:t xml:space="preserve"> по адресу [●]</w:t>
      </w:r>
      <w:r w:rsidR="004D2085" w:rsidRPr="0080728B">
        <w:rPr>
          <w:rStyle w:val="aa"/>
          <w:rFonts w:ascii="Times New Roman" w:hAnsi="Times New Roman" w:cs="Times New Roman"/>
          <w:color w:val="C00000"/>
        </w:rPr>
        <w:footnoteReference w:id="2"/>
      </w:r>
      <w:r w:rsidRPr="0080728B">
        <w:rPr>
          <w:rFonts w:ascii="Times New Roman" w:hAnsi="Times New Roman" w:cs="Times New Roman"/>
        </w:rPr>
        <w:t>, а также оборудование, другое движимое</w:t>
      </w:r>
      <w:r w:rsidR="00F47C50" w:rsidRPr="0080728B">
        <w:rPr>
          <w:rFonts w:ascii="Times New Roman" w:hAnsi="Times New Roman" w:cs="Times New Roman"/>
        </w:rPr>
        <w:t xml:space="preserve"> / </w:t>
      </w:r>
      <w:r w:rsidRPr="0080728B">
        <w:rPr>
          <w:rFonts w:ascii="Times New Roman" w:hAnsi="Times New Roman" w:cs="Times New Roman"/>
        </w:rPr>
        <w:t xml:space="preserve">недвижимое имущество Заказчика, </w:t>
      </w:r>
      <w:r w:rsidR="00DD3F72" w:rsidRPr="0080728B">
        <w:rPr>
          <w:rFonts w:ascii="Times New Roman" w:hAnsi="Times New Roman" w:cs="Times New Roman"/>
        </w:rPr>
        <w:t xml:space="preserve">реконструируемое </w:t>
      </w:r>
      <w:r w:rsidR="005900E0" w:rsidRPr="0080728B">
        <w:rPr>
          <w:rFonts w:ascii="Times New Roman" w:hAnsi="Times New Roman" w:cs="Times New Roman"/>
        </w:rPr>
        <w:t>либо</w:t>
      </w:r>
      <w:r w:rsidR="00DD3F72" w:rsidRPr="0080728B">
        <w:rPr>
          <w:rFonts w:ascii="Times New Roman" w:hAnsi="Times New Roman" w:cs="Times New Roman"/>
        </w:rPr>
        <w:t xml:space="preserve"> планируемое к созданию </w:t>
      </w:r>
      <w:r w:rsidR="0022449F" w:rsidRPr="0080728B">
        <w:rPr>
          <w:rFonts w:ascii="Times New Roman" w:hAnsi="Times New Roman" w:cs="Times New Roman"/>
        </w:rPr>
        <w:t>на основе Результата Работ</w:t>
      </w:r>
      <w:r w:rsidR="005900E0" w:rsidRPr="0080728B">
        <w:rPr>
          <w:rFonts w:ascii="Times New Roman" w:hAnsi="Times New Roman" w:cs="Times New Roman"/>
        </w:rPr>
        <w:t xml:space="preserve"> (в зависимости от </w:t>
      </w:r>
      <w:r w:rsidR="008D707E" w:rsidRPr="0080728B">
        <w:rPr>
          <w:rFonts w:ascii="Times New Roman" w:hAnsi="Times New Roman" w:cs="Times New Roman"/>
        </w:rPr>
        <w:t xml:space="preserve">Приложения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5900E0" w:rsidRPr="0080728B">
        <w:rPr>
          <w:rFonts w:ascii="Times New Roman" w:hAnsi="Times New Roman" w:cs="Times New Roman"/>
        </w:rPr>
        <w:t>)</w:t>
      </w:r>
      <w:r w:rsidR="0022449F" w:rsidRPr="0080728B">
        <w:rPr>
          <w:rFonts w:ascii="Times New Roman" w:hAnsi="Times New Roman" w:cs="Times New Roman"/>
        </w:rPr>
        <w:t xml:space="preserve">, </w:t>
      </w:r>
      <w:r w:rsidRPr="0080728B">
        <w:rPr>
          <w:rFonts w:ascii="Times New Roman" w:hAnsi="Times New Roman" w:cs="Times New Roman"/>
        </w:rPr>
        <w:t xml:space="preserve">в отношении </w:t>
      </w:r>
      <w:r w:rsidR="0022449F" w:rsidRPr="0080728B">
        <w:rPr>
          <w:rFonts w:ascii="Times New Roman" w:hAnsi="Times New Roman" w:cs="Times New Roman"/>
        </w:rPr>
        <w:t>котор</w:t>
      </w:r>
      <w:r w:rsidR="00FF1380" w:rsidRPr="0080728B">
        <w:rPr>
          <w:rFonts w:ascii="Times New Roman" w:hAnsi="Times New Roman" w:cs="Times New Roman"/>
        </w:rPr>
        <w:t>ого</w:t>
      </w:r>
      <w:r w:rsidRPr="0080728B">
        <w:rPr>
          <w:rFonts w:ascii="Times New Roman" w:hAnsi="Times New Roman" w:cs="Times New Roman"/>
        </w:rPr>
        <w:t xml:space="preserve"> заключен настоящий Договор.</w:t>
      </w:r>
      <w:r w:rsidR="00B5168B" w:rsidRPr="0080728B">
        <w:rPr>
          <w:rFonts w:ascii="Times New Roman" w:hAnsi="Times New Roman" w:cs="Times New Roman"/>
        </w:rPr>
        <w:t xml:space="preserve"> [</w:t>
      </w:r>
      <w:r w:rsidR="00B5168B" w:rsidRPr="0080728B">
        <w:rPr>
          <w:rFonts w:ascii="Times New Roman" w:hAnsi="Times New Roman" w:cs="Times New Roman"/>
          <w:i/>
        </w:rPr>
        <w:t>Сведения о государственной регистрации прав на Объект</w:t>
      </w:r>
      <w:r w:rsidR="00B5168B" w:rsidRPr="0080728B">
        <w:rPr>
          <w:rFonts w:ascii="Times New Roman" w:hAnsi="Times New Roman" w:cs="Times New Roman"/>
        </w:rPr>
        <w:t>].</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B61A12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3" w:history="1">
        <w:r w:rsidR="00200560" w:rsidRPr="00CF4C3E">
          <w:rPr>
            <w:rStyle w:val="ad"/>
            <w:rFonts w:ascii="Times New Roman" w:hAnsi="Times New Roman" w:cs="Times New Roman"/>
            <w:b/>
            <w:i/>
            <w:sz w:val="22"/>
            <w:szCs w:val="22"/>
          </w:rPr>
          <w:t>http</w:t>
        </w:r>
        <w:r w:rsidR="00200560" w:rsidRPr="00CF4C3E">
          <w:rPr>
            <w:rStyle w:val="ad"/>
            <w:rFonts w:ascii="Times New Roman" w:hAnsi="Times New Roman" w:cs="Times New Roman"/>
            <w:b/>
            <w:i/>
            <w:sz w:val="22"/>
            <w:szCs w:val="22"/>
            <w:lang w:val="en-US"/>
          </w:rPr>
          <w:t>s</w:t>
        </w:r>
        <w:r w:rsidR="00200560" w:rsidRPr="00CF4C3E">
          <w:rPr>
            <w:rStyle w:val="ad"/>
            <w:rFonts w:ascii="Times New Roman" w:hAnsi="Times New Roman" w:cs="Times New Roman"/>
            <w:b/>
            <w:i/>
            <w:sz w:val="22"/>
            <w:szCs w:val="22"/>
          </w:rPr>
          <w:t>://www.irkutskenergo.ru/qa/6458.htm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 xml:space="preserve">организации решения всех технических вопросов с представителем Подрядчика, а также для проверки и </w:t>
      </w:r>
      <w:r w:rsidRPr="0080728B">
        <w:rPr>
          <w:rFonts w:ascii="Times New Roman" w:hAnsi="Times New Roman" w:cs="Times New Roman"/>
        </w:rPr>
        <w:lastRenderedPageBreak/>
        <w:t>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5"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5"/>
    </w:p>
    <w:p w14:paraId="2AED5275" w14:textId="4D28522D" w:rsidR="00C32DB0" w:rsidRPr="0080728B" w:rsidRDefault="00C32DB0" w:rsidP="0080728B">
      <w:pPr>
        <w:pStyle w:val="RUS111"/>
        <w:widowControl w:val="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6"/>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то 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7"/>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w:t>
      </w:r>
      <w:r w:rsidRPr="0080728B">
        <w:rPr>
          <w:rFonts w:ascii="Times New Roman" w:hAnsi="Times New Roman" w:cs="Times New Roman"/>
        </w:rPr>
        <w:lastRenderedPageBreak/>
        <w:t>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59BB604F" w:rsidR="009E1FF1" w:rsidRPr="0080728B" w:rsidRDefault="00FF346A" w:rsidP="0080728B">
      <w:pPr>
        <w:pStyle w:val="RUS111"/>
        <w:widowControl w:val="0"/>
        <w:rPr>
          <w:rFonts w:ascii="Times New Roman" w:hAnsi="Times New Roman" w:cs="Times New Roman"/>
        </w:rPr>
      </w:pPr>
      <w:r w:rsidRPr="0080728B">
        <w:rPr>
          <w:rFonts w:ascii="Times New Roman" w:hAnsi="Times New Roman" w:cs="Times New Roman"/>
          <w:b/>
        </w:rPr>
        <w:t>[</w:t>
      </w:r>
      <w:r w:rsidR="00C32DB0" w:rsidRPr="0080728B">
        <w:rPr>
          <w:rFonts w:ascii="Times New Roman" w:hAnsi="Times New Roman" w:cs="Times New Roman"/>
          <w:b/>
        </w:rPr>
        <w:t>«Этап Работ»</w:t>
      </w:r>
      <w:r w:rsidR="00C32DB0"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762A87" w:rsidRPr="006C3BAB">
        <w:rPr>
          <w:rFonts w:ascii="Times New Roman" w:hAnsi="Times New Roman" w:cs="Times New Roman"/>
          <w:b/>
        </w:rPr>
        <w:t xml:space="preserve"> </w:t>
      </w:r>
      <w:r w:rsidR="00762A87" w:rsidRPr="006C3BAB">
        <w:rPr>
          <w:rFonts w:ascii="Times New Roman" w:hAnsi="Times New Roman" w:cs="Times New Roman"/>
          <w:b/>
        </w:rPr>
        <w:fldChar w:fldCharType="begin"/>
      </w:r>
      <w:r w:rsidR="00762A87"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762A87" w:rsidRPr="006C3BAB">
        <w:rPr>
          <w:rFonts w:ascii="Times New Roman" w:hAnsi="Times New Roman" w:cs="Times New Roman"/>
          <w:b/>
        </w:rPr>
      </w:r>
      <w:r w:rsidR="00762A87"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762A87" w:rsidRPr="006C3BAB">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00C32DB0" w:rsidRPr="0080728B">
        <w:rPr>
          <w:rFonts w:ascii="Times New Roman" w:hAnsi="Times New Roman" w:cs="Times New Roman"/>
        </w:rPr>
        <w:t>.</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25DCB7A" w:rsidR="008E6A49" w:rsidRPr="004A0636"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353D77F" w14:textId="67C48F63" w:rsidR="00920700" w:rsidRPr="00F63C52" w:rsidRDefault="00920700" w:rsidP="00920700">
      <w:pPr>
        <w:pStyle w:val="RUS111"/>
        <w:rPr>
          <w:rFonts w:ascii="Times New Roman" w:hAnsi="Times New Roman" w:cs="Times New Roman"/>
          <w:highlight w:val="cyan"/>
        </w:rPr>
      </w:pPr>
      <w:r w:rsidRPr="00F63C52">
        <w:rPr>
          <w:rFonts w:ascii="Times New Roman" w:hAnsi="Times New Roman" w:cs="Times New Roman"/>
          <w:highlight w:val="cy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F63C52">
        <w:rPr>
          <w:rFonts w:ascii="Times New Roman" w:hAnsi="Times New Roman" w:cs="Times New Roman"/>
          <w:highlight w:val="cyan"/>
        </w:rPr>
        <w:t>бности (LTIFR) (Приложение № 1</w:t>
      </w:r>
      <w:r w:rsidR="005A3588" w:rsidRPr="00F63C52">
        <w:rPr>
          <w:rFonts w:ascii="Times New Roman" w:hAnsi="Times New Roman" w:cs="Times New Roman"/>
          <w:highlight w:val="cyan"/>
        </w:rPr>
        <w:t>3</w:t>
      </w:r>
      <w:r w:rsidR="00F4447D" w:rsidRPr="00F63C52">
        <w:rPr>
          <w:rFonts w:ascii="Times New Roman" w:hAnsi="Times New Roman" w:cs="Times New Roman"/>
          <w:highlight w:val="cyan"/>
        </w:rPr>
        <w:t xml:space="preserve"> </w:t>
      </w:r>
      <w:r w:rsidRPr="00F63C52">
        <w:rPr>
          <w:rFonts w:ascii="Times New Roman" w:hAnsi="Times New Roman" w:cs="Times New Roman"/>
          <w:highlight w:val="cy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8" w:name="_Toc504140759"/>
      <w:bookmarkStart w:id="9" w:name="_Toc518653247"/>
      <w:r w:rsidRPr="0080728B">
        <w:rPr>
          <w:rFonts w:ascii="Times New Roman" w:hAnsi="Times New Roman" w:cs="Times New Roman"/>
        </w:rPr>
        <w:t>Предмет Договора</w:t>
      </w:r>
      <w:bookmarkEnd w:id="8"/>
      <w:bookmarkEnd w:id="9"/>
    </w:p>
    <w:p w14:paraId="4E8B87E9" w14:textId="3B44EF06" w:rsidR="00F6083D" w:rsidRPr="0080728B" w:rsidRDefault="005E6F01" w:rsidP="0080728B">
      <w:pPr>
        <w:pStyle w:val="RUS11"/>
        <w:widowControl w:val="0"/>
        <w:rPr>
          <w:rFonts w:ascii="Times New Roman" w:hAnsi="Times New Roman" w:cs="Times New Roman"/>
        </w:rPr>
      </w:pPr>
      <w:bookmarkStart w:id="10"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028B934B"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80728B" w:rsidRPr="0080728B">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10"/>
    </w:p>
    <w:p w14:paraId="3C4F629C" w14:textId="62C95B11"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lastRenderedPageBreak/>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4C678E5E" w:rsidR="00FA5C5B" w:rsidRPr="0080728B" w:rsidRDefault="00FA5C5B" w:rsidP="0080728B">
      <w:pPr>
        <w:pStyle w:val="RUS11"/>
        <w:widowControl w:val="0"/>
        <w:rPr>
          <w:rFonts w:ascii="Times New Roman" w:hAnsi="Times New Roman" w:cs="Times New Roman"/>
        </w:rPr>
      </w:pPr>
      <w:bookmarkStart w:id="11"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FE72B9" w:rsidRPr="0080728B">
        <w:rPr>
          <w:rFonts w:ascii="Times New Roman" w:hAnsi="Times New Roman" w:cs="Times New Roman"/>
        </w:rPr>
        <w:t>[</w:t>
      </w:r>
      <w:r w:rsidRPr="0080728B">
        <w:rPr>
          <w:rFonts w:ascii="Times New Roman" w:hAnsi="Times New Roman" w:cs="Times New Roman"/>
          <w:highlight w:val="yellow"/>
        </w:rPr>
        <w:t xml:space="preserve">указать требования Заказчика к формированию и экспертизе сметной документации, чтобы передаваемая Заказчику </w:t>
      </w:r>
      <w:r w:rsidR="00107215" w:rsidRPr="0080728B">
        <w:rPr>
          <w:rFonts w:ascii="Times New Roman" w:hAnsi="Times New Roman" w:cs="Times New Roman"/>
          <w:highlight w:val="yellow"/>
        </w:rPr>
        <w:t xml:space="preserve">Техническая документация </w:t>
      </w:r>
      <w:r w:rsidRPr="0080728B">
        <w:rPr>
          <w:rFonts w:ascii="Times New Roman" w:hAnsi="Times New Roman" w:cs="Times New Roman"/>
          <w:highlight w:val="yellow"/>
        </w:rPr>
        <w:t>в соответствии с условиями настоящего Договора не требовала какой-либо доработки или адаптации к использованию на технических устройствах (компьютерах) Заказчика</w:t>
      </w:r>
      <w:r w:rsidR="00FE72B9" w:rsidRPr="0080728B">
        <w:rPr>
          <w:rFonts w:ascii="Times New Roman" w:hAnsi="Times New Roman" w:cs="Times New Roman"/>
        </w:rPr>
        <w:t>]</w:t>
      </w:r>
      <w:r w:rsidRPr="0080728B">
        <w:rPr>
          <w:rFonts w:ascii="Times New Roman" w:hAnsi="Times New Roman" w:cs="Times New Roman"/>
        </w:rPr>
        <w:t>.</w:t>
      </w:r>
      <w:bookmarkEnd w:id="11"/>
    </w:p>
    <w:p w14:paraId="63BBEB7C" w14:textId="0770326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3ECDA7BF"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Pr="0080728B">
        <w:rPr>
          <w:rFonts w:ascii="Times New Roman" w:hAnsi="Times New Roman" w:cs="Times New Roman"/>
          <w:highlight w:val="yellow"/>
        </w:rPr>
        <w:t>П</w:t>
      </w:r>
      <w:r w:rsidR="005B7B15" w:rsidRPr="0080728B">
        <w:rPr>
          <w:rFonts w:ascii="Times New Roman" w:hAnsi="Times New Roman" w:cs="Times New Roman"/>
          <w:highlight w:val="yellow"/>
        </w:rPr>
        <w:t>одрядчика</w:t>
      </w:r>
      <w:r w:rsidRPr="0080728B">
        <w:rPr>
          <w:rFonts w:ascii="Times New Roman" w:hAnsi="Times New Roman" w:cs="Times New Roman"/>
          <w:highlight w:val="yellow"/>
        </w:rPr>
        <w:t>/Заказчика</w:t>
      </w:r>
      <w:r w:rsidRPr="0080728B">
        <w:rPr>
          <w:rFonts w:ascii="Times New Roman" w:hAnsi="Times New Roman" w:cs="Times New Roman"/>
        </w:rPr>
        <w:t>]</w:t>
      </w:r>
      <w:r w:rsidR="00FF1380" w:rsidRPr="0080728B">
        <w:rPr>
          <w:rStyle w:val="aa"/>
          <w:rFonts w:ascii="Times New Roman" w:hAnsi="Times New Roman" w:cs="Times New Roman"/>
        </w:rPr>
        <w:footnoteReference w:id="3"/>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2" w:name="_Toc504140760"/>
      <w:bookmarkStart w:id="13" w:name="_Toc518653248"/>
      <w:bookmarkStart w:id="14" w:name="_Ref493705058"/>
      <w:r w:rsidRPr="0080728B">
        <w:rPr>
          <w:rFonts w:ascii="Times New Roman" w:hAnsi="Times New Roman" w:cs="Times New Roman"/>
        </w:rPr>
        <w:t>Сроки выполнения Работ</w:t>
      </w:r>
      <w:bookmarkEnd w:id="12"/>
      <w:bookmarkEnd w:id="13"/>
    </w:p>
    <w:p w14:paraId="1A7BD9FE" w14:textId="2FE14019" w:rsidR="00FB1E2B" w:rsidRPr="0080728B" w:rsidRDefault="00DB54E0" w:rsidP="0080728B">
      <w:pPr>
        <w:pStyle w:val="RUS11"/>
        <w:widowControl w:val="0"/>
        <w:rPr>
          <w:rFonts w:ascii="Times New Roman" w:hAnsi="Times New Roman" w:cs="Times New Roman"/>
          <w:b/>
          <w:bCs/>
          <w:i/>
        </w:rPr>
      </w:pPr>
      <w:bookmarkStart w:id="15"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5"/>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6" w:name="_Ref496808651"/>
      <w:bookmarkStart w:id="17" w:name="_Toc504140761"/>
      <w:bookmarkStart w:id="18" w:name="_Toc518653249"/>
      <w:r w:rsidRPr="0080728B">
        <w:rPr>
          <w:rFonts w:ascii="Times New Roman" w:hAnsi="Times New Roman" w:cs="Times New Roman"/>
        </w:rPr>
        <w:t>Цена</w:t>
      </w:r>
      <w:bookmarkEnd w:id="14"/>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6"/>
      <w:bookmarkEnd w:id="17"/>
      <w:bookmarkEnd w:id="18"/>
    </w:p>
    <w:p w14:paraId="29A530E7" w14:textId="22C20E7C" w:rsidR="00FA0DD3" w:rsidRPr="0080728B" w:rsidRDefault="00FA0DD3" w:rsidP="0080728B">
      <w:pPr>
        <w:pStyle w:val="RUS11"/>
        <w:widowControl w:val="0"/>
        <w:rPr>
          <w:rFonts w:ascii="Times New Roman" w:eastAsia="Times New Roman" w:hAnsi="Times New Roman" w:cs="Times New Roman"/>
        </w:rPr>
      </w:pPr>
      <w:bookmarkStart w:id="19" w:name="_Ref493723668"/>
      <w:bookmarkStart w:id="20" w:name="_Ref500755222"/>
      <w:bookmarkStart w:id="21"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9"/>
      <w:bookmarkEnd w:id="20"/>
      <w:bookmarkEnd w:id="21"/>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Pr="0080728B">
        <w:rPr>
          <w:rFonts w:ascii="Times New Roman" w:hAnsi="Times New Roman" w:cs="Times New Roman"/>
        </w:rPr>
        <w:lastRenderedPageBreak/>
        <w:t>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2"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ins w:id="23" w:author="Ивановская Елена Владимировна" w:date="2019-03-28T08:31:00Z"/>
          <w:rFonts w:ascii="Times New Roman" w:hAnsi="Times New Roman" w:cs="Times New Roman"/>
          <w:color w:val="FF0000"/>
        </w:rPr>
      </w:pPr>
      <w:ins w:id="24" w:author="Ивановская Елена Владимировна" w:date="2019-03-28T08:28:00Z">
        <w:r w:rsidRPr="001C157C">
          <w:rPr>
            <w:rFonts w:ascii="Times New Roman" w:hAnsi="Times New Roman" w:cs="Times New Roman"/>
          </w:rPr>
          <w:t xml:space="preserve"> </w:t>
        </w:r>
        <w:r w:rsidRPr="001C157C">
          <w:rPr>
            <w:rFonts w:ascii="Times New Roman" w:hAnsi="Times New Roman" w:cs="Times New Roman"/>
            <w:color w:val="FF0000"/>
          </w:rPr>
          <w:t>Цена работ по договору увеличивается на НДС по ставке, установленной Н</w:t>
        </w:r>
      </w:ins>
      <w:ins w:id="25" w:author="Ивановская Елена Владимировна" w:date="2019-03-28T08:29:00Z">
        <w:r w:rsidRPr="001C157C">
          <w:rPr>
            <w:rFonts w:ascii="Times New Roman" w:hAnsi="Times New Roman" w:cs="Times New Roman"/>
            <w:color w:val="FF0000"/>
          </w:rPr>
          <w:t xml:space="preserve">алоговым кодексом </w:t>
        </w:r>
      </w:ins>
      <w:ins w:id="26" w:author="Ивановская Елена Владимировна" w:date="2019-03-28T08:28:00Z">
        <w:r w:rsidRPr="001C157C">
          <w:rPr>
            <w:rFonts w:ascii="Times New Roman" w:hAnsi="Times New Roman" w:cs="Times New Roman"/>
            <w:color w:val="FF0000"/>
          </w:rPr>
          <w:t xml:space="preserve"> РФ. </w:t>
        </w:r>
      </w:ins>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ins w:id="27" w:author="Ивановская Елена Владимировна" w:date="2019-03-28T08:31:00Z">
        <w:r w:rsidRPr="001C157C">
          <w:rPr>
            <w:rFonts w:ascii="Times New Roman" w:hAnsi="Times New Roman" w:cs="Times New Roman"/>
            <w:color w:val="FF0000"/>
          </w:rPr>
          <w:t xml:space="preserve">Вариант: </w:t>
        </w:r>
      </w:ins>
      <w:ins w:id="28" w:author="Ивановская Елена Владимировна" w:date="2019-03-28T08:32:00Z">
        <w:r w:rsidRPr="001C157C">
          <w:rPr>
            <w:rFonts w:ascii="Times New Roman" w:hAnsi="Times New Roman" w:cs="Times New Roman"/>
            <w:color w:val="FF0000"/>
          </w:rPr>
          <w:t>П</w:t>
        </w:r>
      </w:ins>
      <w:ins w:id="29"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30" w:author="Ивановская Елена Владимировна" w:date="2019-03-28T08:32:00Z">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ins>
      <w:ins w:id="31"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2" w:name="_Ref493723332"/>
      <w:bookmarkStart w:id="33" w:name="_Toc504140762"/>
      <w:bookmarkStart w:id="34" w:name="_Toc518653250"/>
      <w:r w:rsidRPr="0080728B">
        <w:rPr>
          <w:rFonts w:ascii="Times New Roman" w:hAnsi="Times New Roman" w:cs="Times New Roman"/>
        </w:rPr>
        <w:t>Порядок и условия платежей</w:t>
      </w:r>
      <w:bookmarkEnd w:id="32"/>
      <w:bookmarkEnd w:id="33"/>
      <w:bookmarkEnd w:id="34"/>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59FC979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w:t>
      </w:r>
      <w:r w:rsidRPr="0080728B">
        <w:rPr>
          <w:rFonts w:ascii="Times New Roman" w:hAnsi="Times New Roman" w:cs="Times New Roman"/>
        </w:rPr>
        <w:lastRenderedPageBreak/>
        <w:t>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7446DB2C" w:rsidR="004B77D4" w:rsidRPr="0080728B" w:rsidRDefault="004B77D4" w:rsidP="0080728B">
      <w:pPr>
        <w:pStyle w:val="RUS11"/>
        <w:widowControl w:val="0"/>
        <w:numPr>
          <w:ilvl w:val="0"/>
          <w:numId w:val="15"/>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80728B">
      <w:pPr>
        <w:pStyle w:val="RUS11"/>
        <w:widowControl w:val="0"/>
        <w:numPr>
          <w:ilvl w:val="0"/>
          <w:numId w:val="15"/>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5D53204B"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35"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4"/>
      </w:r>
      <w:r w:rsidRPr="0080728B">
        <w:rPr>
          <w:rFonts w:ascii="Times New Roman" w:hAnsi="Times New Roman" w:cs="Times New Roman"/>
        </w:rPr>
        <w:t xml:space="preserve"> направляет Заказчику оригиналы следующих документов:</w:t>
      </w:r>
      <w:bookmarkEnd w:id="35"/>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6"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6"/>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w:t>
      </w:r>
      <w:r w:rsidRPr="0080728B">
        <w:rPr>
          <w:rFonts w:ascii="Times New Roman" w:hAnsi="Times New Roman" w:cs="Times New Roman"/>
        </w:rPr>
        <w:lastRenderedPageBreak/>
        <w:t>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37" w:name="_Toc504140763"/>
      <w:bookmarkStart w:id="38"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37"/>
      <w:bookmarkEnd w:id="38"/>
    </w:p>
    <w:p w14:paraId="2C2DFE21" w14:textId="77777777" w:rsidR="00736C1C" w:rsidRPr="0080728B" w:rsidRDefault="003F053D" w:rsidP="0080728B">
      <w:pPr>
        <w:pStyle w:val="RUS1"/>
        <w:widowControl w:val="0"/>
        <w:spacing w:before="0"/>
        <w:rPr>
          <w:rFonts w:ascii="Times New Roman" w:hAnsi="Times New Roman" w:cs="Times New Roman"/>
        </w:rPr>
      </w:pPr>
      <w:bookmarkStart w:id="39" w:name="_Toc504140764"/>
      <w:bookmarkStart w:id="40" w:name="_Toc518653252"/>
      <w:r w:rsidRPr="0080728B">
        <w:rPr>
          <w:rFonts w:ascii="Times New Roman" w:hAnsi="Times New Roman" w:cs="Times New Roman"/>
        </w:rPr>
        <w:t>Обязательства Подрядчика</w:t>
      </w:r>
      <w:bookmarkEnd w:id="39"/>
      <w:bookmarkEnd w:id="40"/>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7E412AC8"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CF17C0" w:rsidRPr="0080728B">
        <w:rPr>
          <w:rFonts w:ascii="Times New Roman" w:hAnsi="Times New Roman" w:cs="Times New Roman"/>
        </w:rPr>
        <w:t xml:space="preserve">[●] ([●])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lastRenderedPageBreak/>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9707B75"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653511" w:rsidRPr="0080728B">
        <w:rPr>
          <w:rFonts w:ascii="Times New Roman" w:hAnsi="Times New Roman" w:cs="Times New Roman"/>
        </w:rPr>
        <w:t>[</w:t>
      </w:r>
      <w:r w:rsidR="00653511" w:rsidRPr="0080728B">
        <w:rPr>
          <w:rFonts w:ascii="Times New Roman" w:hAnsi="Times New Roman" w:cs="Times New Roman"/>
        </w:rPr>
        <w:sym w:font="Symbol" w:char="F0B7"/>
      </w:r>
      <w:r w:rsidR="00653511" w:rsidRPr="0080728B">
        <w:rPr>
          <w:rFonts w:ascii="Times New Roman" w:hAnsi="Times New Roman" w:cs="Times New Roman"/>
        </w:rPr>
        <w:t>] ([</w:t>
      </w:r>
      <w:r w:rsidR="00653511" w:rsidRPr="0080728B">
        <w:rPr>
          <w:rFonts w:ascii="Times New Roman" w:hAnsi="Times New Roman" w:cs="Times New Roman"/>
        </w:rPr>
        <w:sym w:font="Symbol" w:char="F0B7"/>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т.ч.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иных </w:t>
      </w:r>
      <w:r w:rsidRPr="0080728B">
        <w:rPr>
          <w:rFonts w:ascii="Times New Roman" w:hAnsi="Times New Roman" w:cs="Times New Roman"/>
        </w:rPr>
        <w:lastRenderedPageBreak/>
        <w:t>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41"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41"/>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17E0C760" w:rsidR="009F6283" w:rsidRPr="004A0636" w:rsidRDefault="006B51D5" w:rsidP="006C3BAB">
      <w:pPr>
        <w:pStyle w:val="RUS111"/>
        <w:widowControl w:val="0"/>
        <w:numPr>
          <w:ilvl w:val="0"/>
          <w:numId w:val="25"/>
        </w:numPr>
        <w:rPr>
          <w:rFonts w:ascii="Times New Roman" w:hAnsi="Times New Roman" w:cs="Times New Roman"/>
        </w:rPr>
      </w:pPr>
      <w:r w:rsidRPr="004A0636">
        <w:rPr>
          <w:rFonts w:ascii="Times New Roman" w:hAnsi="Times New Roman" w:cs="Times New Roman"/>
        </w:rPr>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4A0636">
        <w:rPr>
          <w:rFonts w:ascii="Times New Roman" w:hAnsi="Times New Roman" w:cs="Times New Roman"/>
          <w:b/>
        </w:rPr>
        <w:t>Разделом</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RefSCH7_No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i/>
        </w:rPr>
        <w:t>№ 7</w:t>
      </w:r>
      <w:r w:rsidR="00C06ADF" w:rsidRPr="004A0636">
        <w:rPr>
          <w:rFonts w:ascii="Times New Roman" w:hAnsi="Times New Roman" w:cs="Times New Roman"/>
          <w:b/>
        </w:rPr>
        <w:fldChar w:fldCharType="end"/>
      </w:r>
      <w:r w:rsidR="006C3BAB" w:rsidRPr="004A0636">
        <w:rPr>
          <w:rFonts w:ascii="Times New Roman" w:hAnsi="Times New Roman" w:cs="Times New Roman"/>
          <w:b/>
        </w:rPr>
        <w:t xml:space="preserve"> Приложения № 10</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RefSCH7_1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4A0636">
        <w:rPr>
          <w:rFonts w:ascii="Times New Roman" w:hAnsi="Times New Roman" w:cs="Times New Roman"/>
          <w:b/>
        </w:rPr>
        <w:fldChar w:fldCharType="end"/>
      </w:r>
      <w:r w:rsidRPr="004A0636">
        <w:rPr>
          <w:rFonts w:ascii="Times New Roman" w:hAnsi="Times New Roman" w:cs="Times New Roman"/>
        </w:rPr>
        <w:t>;</w:t>
      </w:r>
    </w:p>
    <w:p w14:paraId="1A17CC17" w14:textId="4C2ED829" w:rsidR="00067560" w:rsidRPr="004A0636"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4A0636">
        <w:rPr>
          <w:rFonts w:ascii="Times New Roman" w:hAnsi="Times New Roman" w:cs="Times New Roman"/>
        </w:rPr>
        <w:t xml:space="preserve">Приложении </w:t>
      </w:r>
      <w:r w:rsidR="00921499" w:rsidRPr="004A0636">
        <w:rPr>
          <w:rFonts w:ascii="Times New Roman" w:hAnsi="Times New Roman" w:cs="Times New Roman"/>
        </w:rPr>
        <w:t xml:space="preserve">№ 11 </w:t>
      </w:r>
      <w:r w:rsidR="00C06ADF" w:rsidRPr="004A0636">
        <w:rPr>
          <w:rFonts w:ascii="Times New Roman" w:hAnsi="Times New Roman" w:cs="Times New Roman"/>
        </w:rPr>
        <w:fldChar w:fldCharType="begin"/>
      </w:r>
      <w:r w:rsidR="00C06ADF" w:rsidRPr="004A0636">
        <w:rPr>
          <w:rFonts w:ascii="Times New Roman" w:hAnsi="Times New Roman" w:cs="Times New Roman"/>
        </w:rPr>
        <w:instrText xml:space="preserve"> REF RefSCH12_1 \h </w:instrText>
      </w:r>
      <w:r w:rsidR="0080728B" w:rsidRPr="004A0636">
        <w:rPr>
          <w:rFonts w:ascii="Times New Roman" w:hAnsi="Times New Roman" w:cs="Times New Roman"/>
        </w:rPr>
        <w:instrText xml:space="preserve"> \* MERGEFORMAT </w:instrText>
      </w:r>
      <w:r w:rsidR="00C06ADF" w:rsidRPr="004A0636">
        <w:rPr>
          <w:rFonts w:ascii="Times New Roman" w:hAnsi="Times New Roman" w:cs="Times New Roman"/>
        </w:rPr>
      </w:r>
      <w:r w:rsidR="00C06ADF" w:rsidRPr="004A0636">
        <w:rPr>
          <w:rFonts w:ascii="Times New Roman" w:hAnsi="Times New Roman" w:cs="Times New Roman"/>
        </w:rPr>
        <w:fldChar w:fldCharType="separate"/>
      </w:r>
      <w:r w:rsidR="0080728B"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4A0636">
        <w:rPr>
          <w:rFonts w:ascii="Times New Roman" w:hAnsi="Times New Roman" w:cs="Times New Roman"/>
        </w:rPr>
        <w:fldChar w:fldCharType="end"/>
      </w:r>
      <w:r w:rsidR="00DA155E"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12C2FAC3"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w:t>
      </w:r>
      <w:r w:rsidR="001315E0" w:rsidRPr="0080728B">
        <w:rPr>
          <w:rFonts w:ascii="Times New Roman" w:hAnsi="Times New Roman" w:cs="Times New Roman"/>
        </w:rPr>
        <w:lastRenderedPageBreak/>
        <w:t xml:space="preserve">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6F1C65" w:rsidRPr="0080728B">
        <w:rPr>
          <w:rFonts w:ascii="Times New Roman" w:hAnsi="Times New Roman" w:cs="Times New Roman"/>
        </w:rPr>
        <w:t>не 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6CBE4B17" w:rsidR="00920700" w:rsidRPr="00F63C52" w:rsidRDefault="00920700" w:rsidP="00920700">
      <w:pPr>
        <w:pStyle w:val="RUS111"/>
        <w:rPr>
          <w:rFonts w:ascii="Times New Roman" w:hAnsi="Times New Roman" w:cs="Times New Roman"/>
          <w:highlight w:val="cyan"/>
        </w:rPr>
      </w:pPr>
      <w:r w:rsidRPr="00F63C52">
        <w:rPr>
          <w:rFonts w:ascii="Times New Roman" w:hAnsi="Times New Roman" w:cs="Times New Roman"/>
          <w:highlight w:val="cy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F63C52">
        <w:rPr>
          <w:rFonts w:ascii="Times New Roman" w:hAnsi="Times New Roman" w:cs="Times New Roman"/>
          <w:highlight w:val="cyan"/>
        </w:rPr>
        <w:t xml:space="preserve">Разделом 7 </w:t>
      </w:r>
      <w:r w:rsidRPr="00F63C52">
        <w:rPr>
          <w:rFonts w:ascii="Times New Roman" w:hAnsi="Times New Roman" w:cs="Times New Roman"/>
          <w:highlight w:val="cyan"/>
        </w:rPr>
        <w:t xml:space="preserve">(«Перечень требований к </w:t>
      </w:r>
      <w:r w:rsidRPr="00F63C52">
        <w:rPr>
          <w:rFonts w:ascii="Times New Roman" w:hAnsi="Times New Roman" w:cs="Times New Roman"/>
          <w:highlight w:val="cyan"/>
        </w:rPr>
        <w:lastRenderedPageBreak/>
        <w:t>Подрядчику по охране труда, промышленной, экологической, пожарной и иной безопасности и ответственность за их нарушение»)»</w:t>
      </w:r>
      <w:r w:rsidR="00921499" w:rsidRPr="00F63C52">
        <w:rPr>
          <w:rFonts w:ascii="Times New Roman" w:hAnsi="Times New Roman" w:cs="Times New Roman"/>
          <w:highlight w:val="cyan"/>
        </w:rPr>
        <w:t xml:space="preserve"> Приложения № 10 к Договору</w:t>
      </w:r>
      <w:r w:rsidRPr="00F63C52">
        <w:rPr>
          <w:rFonts w:ascii="Times New Roman" w:hAnsi="Times New Roman" w:cs="Times New Roman"/>
          <w:highlight w:val="cy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42" w:name="_Toc504140765"/>
      <w:bookmarkStart w:id="43" w:name="_Toc518653253"/>
      <w:r w:rsidRPr="004A0636">
        <w:rPr>
          <w:rFonts w:ascii="Times New Roman" w:hAnsi="Times New Roman" w:cs="Times New Roman"/>
        </w:rPr>
        <w:t>Права Подрядчика</w:t>
      </w:r>
      <w:bookmarkEnd w:id="42"/>
      <w:bookmarkEnd w:id="43"/>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5F430D2E"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внутриобъектового режима, опубликованным на официальном сайте Заказчика </w:t>
      </w:r>
      <w:hyperlink r:id="rId15"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921499">
        <w:rPr>
          <w:rFonts w:ascii="Times New Roman" w:hAnsi="Times New Roman" w:cs="Times New Roman"/>
          <w:b/>
        </w:rPr>
        <w:t xml:space="preserve">Разделом </w:t>
      </w:r>
      <w:r w:rsidR="00921499" w:rsidRPr="00921499">
        <w:rPr>
          <w:rFonts w:ascii="Times New Roman" w:hAnsi="Times New Roman" w:cs="Times New Roman"/>
          <w:b/>
        </w:rPr>
        <w:t>7</w:t>
      </w:r>
      <w:r w:rsidR="00C06ADF" w:rsidRPr="00921499">
        <w:rPr>
          <w:rFonts w:ascii="Times New Roman" w:hAnsi="Times New Roman" w:cs="Times New Roman"/>
          <w:b/>
        </w:rPr>
        <w:t xml:space="preserve"> </w:t>
      </w:r>
      <w:r w:rsidR="00921499">
        <w:rPr>
          <w:rFonts w:ascii="Times New Roman" w:hAnsi="Times New Roman" w:cs="Times New Roman"/>
          <w:b/>
        </w:rPr>
        <w:t>(</w:t>
      </w:r>
      <w:r w:rsidR="00C06ADF" w:rsidRPr="00921499">
        <w:rPr>
          <w:rFonts w:ascii="Times New Roman" w:hAnsi="Times New Roman" w:cs="Times New Roman"/>
          <w:b/>
        </w:rPr>
        <w:fldChar w:fldCharType="begin"/>
      </w:r>
      <w:r w:rsidR="00C06ADF" w:rsidRPr="00921499">
        <w:rPr>
          <w:rFonts w:ascii="Times New Roman" w:hAnsi="Times New Roman" w:cs="Times New Roman"/>
          <w:b/>
        </w:rPr>
        <w:instrText xml:space="preserve"> REF RefSCH7_1 \h </w:instrText>
      </w:r>
      <w:r w:rsidR="0080728B" w:rsidRPr="00921499">
        <w:rPr>
          <w:rFonts w:ascii="Times New Roman" w:hAnsi="Times New Roman" w:cs="Times New Roman"/>
          <w:b/>
        </w:rPr>
        <w:instrText xml:space="preserve"> \* MERGEFORMAT </w:instrText>
      </w:r>
      <w:r w:rsidR="00C06ADF" w:rsidRPr="00921499">
        <w:rPr>
          <w:rFonts w:ascii="Times New Roman" w:hAnsi="Times New Roman" w:cs="Times New Roman"/>
          <w:b/>
        </w:rPr>
      </w:r>
      <w:r w:rsidR="00C06ADF" w:rsidRPr="00921499">
        <w:rPr>
          <w:rFonts w:ascii="Times New Roman" w:hAnsi="Times New Roman" w:cs="Times New Roman"/>
          <w:b/>
        </w:rPr>
        <w:fldChar w:fldCharType="separate"/>
      </w:r>
      <w:r w:rsidR="0080728B" w:rsidRPr="00921499">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921499">
        <w:rPr>
          <w:rFonts w:ascii="Times New Roman" w:hAnsi="Times New Roman" w:cs="Times New Roman"/>
          <w:b/>
        </w:rPr>
        <w:fldChar w:fldCharType="end"/>
      </w:r>
      <w:r w:rsidR="00921499">
        <w:rPr>
          <w:rFonts w:ascii="Times New Roman" w:hAnsi="Times New Roman" w:cs="Times New Roman"/>
          <w:b/>
        </w:rPr>
        <w:t>)</w:t>
      </w:r>
      <w:r w:rsidR="00921499">
        <w:rPr>
          <w:rFonts w:ascii="Times New Roman" w:hAnsi="Times New Roman" w:cs="Times New Roman"/>
        </w:rPr>
        <w:t xml:space="preserve"> </w:t>
      </w:r>
      <w:r w:rsidR="00921499" w:rsidRPr="00921499">
        <w:rPr>
          <w:rFonts w:ascii="Times New Roman" w:hAnsi="Times New Roman" w:cs="Times New Roman"/>
          <w:b/>
        </w:rPr>
        <w:t>Приложения № 10</w:t>
      </w:r>
      <w:r w:rsidR="00921499">
        <w:rPr>
          <w:rFonts w:ascii="Times New Roman" w:hAnsi="Times New Roman" w:cs="Times New Roman"/>
          <w:b/>
        </w:rPr>
        <w:t xml:space="preserve"> к Договору </w:t>
      </w:r>
      <w:r w:rsidR="000E4C2A" w:rsidRPr="00921499">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44" w:name="_Toc504140766"/>
      <w:bookmarkStart w:id="45" w:name="_Toc518653254"/>
      <w:r w:rsidRPr="0080728B">
        <w:rPr>
          <w:rFonts w:ascii="Times New Roman" w:hAnsi="Times New Roman" w:cs="Times New Roman"/>
        </w:rPr>
        <w:t>Обязательства Заказчика</w:t>
      </w:r>
      <w:bookmarkEnd w:id="44"/>
      <w:bookmarkEnd w:id="45"/>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9155794" w:rsidR="00266AF8" w:rsidRPr="004A0636"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4A0636">
        <w:rPr>
          <w:rFonts w:ascii="Times New Roman" w:hAnsi="Times New Roman" w:cs="Times New Roman"/>
          <w:b/>
        </w:rPr>
        <w:t>Раздела 7 (</w:t>
      </w:r>
      <w:r w:rsidR="00921499" w:rsidRPr="004A0636">
        <w:rPr>
          <w:rFonts w:ascii="Times New Roman" w:hAnsi="Times New Roman" w:cs="Times New Roman"/>
          <w:b/>
        </w:rPr>
        <w:fldChar w:fldCharType="begin"/>
      </w:r>
      <w:r w:rsidR="00921499" w:rsidRPr="004A0636">
        <w:rPr>
          <w:rFonts w:ascii="Times New Roman" w:hAnsi="Times New Roman" w:cs="Times New Roman"/>
          <w:b/>
        </w:rPr>
        <w:instrText xml:space="preserve"> REF RefSCH7_1 \h  \* MERGEFORMAT </w:instrText>
      </w:r>
      <w:r w:rsidR="00921499" w:rsidRPr="004A0636">
        <w:rPr>
          <w:rFonts w:ascii="Times New Roman" w:hAnsi="Times New Roman" w:cs="Times New Roman"/>
          <w:b/>
        </w:rPr>
      </w:r>
      <w:r w:rsidR="00921499" w:rsidRPr="004A0636">
        <w:rPr>
          <w:rFonts w:ascii="Times New Roman" w:hAnsi="Times New Roman" w:cs="Times New Roman"/>
          <w:b/>
        </w:rPr>
        <w:fldChar w:fldCharType="separate"/>
      </w:r>
      <w:r w:rsidR="00921499"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4A0636">
        <w:rPr>
          <w:rFonts w:ascii="Times New Roman" w:hAnsi="Times New Roman" w:cs="Times New Roman"/>
          <w:b/>
        </w:rPr>
        <w:fldChar w:fldCharType="end"/>
      </w:r>
      <w:r w:rsidR="00921499" w:rsidRPr="004A0636">
        <w:rPr>
          <w:rFonts w:ascii="Times New Roman" w:hAnsi="Times New Roman" w:cs="Times New Roman"/>
          <w:b/>
        </w:rPr>
        <w:t>)</w:t>
      </w:r>
      <w:r w:rsidR="00921499" w:rsidRPr="004A0636">
        <w:rPr>
          <w:rFonts w:ascii="Times New Roman" w:hAnsi="Times New Roman" w:cs="Times New Roman"/>
        </w:rPr>
        <w:t xml:space="preserve"> </w:t>
      </w:r>
      <w:r w:rsidR="00921499" w:rsidRPr="004A0636">
        <w:rPr>
          <w:rFonts w:ascii="Times New Roman" w:hAnsi="Times New Roman" w:cs="Times New Roman"/>
          <w:b/>
        </w:rPr>
        <w:t>Приложения № 10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46" w:name="_Toc504140767"/>
      <w:bookmarkStart w:id="47" w:name="_Toc518653255"/>
      <w:r w:rsidRPr="0080728B">
        <w:rPr>
          <w:rFonts w:ascii="Times New Roman" w:hAnsi="Times New Roman" w:cs="Times New Roman"/>
        </w:rPr>
        <w:t>Права Заказчика</w:t>
      </w:r>
      <w:bookmarkEnd w:id="46"/>
      <w:bookmarkEnd w:id="47"/>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w:t>
      </w:r>
      <w:r w:rsidR="00191690" w:rsidRPr="0080728B">
        <w:rPr>
          <w:rFonts w:ascii="Times New Roman" w:hAnsi="Times New Roman" w:cs="Times New Roman"/>
        </w:rPr>
        <w:lastRenderedPageBreak/>
        <w:t>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48" w:name="_Toc504140768"/>
      <w:bookmarkStart w:id="49" w:name="_Toc518653256"/>
      <w:r w:rsidRPr="0080728B">
        <w:rPr>
          <w:rFonts w:ascii="Times New Roman" w:hAnsi="Times New Roman" w:cs="Times New Roman"/>
        </w:rPr>
        <w:t>Персонал Подрядчика</w:t>
      </w:r>
      <w:bookmarkEnd w:id="48"/>
      <w:bookmarkEnd w:id="49"/>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lastRenderedPageBreak/>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50" w:name="_Toc504140769"/>
      <w:bookmarkStart w:id="51"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50"/>
      <w:bookmarkEnd w:id="51"/>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52" w:name="_Ref493725629"/>
      <w:bookmarkStart w:id="53" w:name="_Toc504140770"/>
      <w:bookmarkStart w:id="54" w:name="_Toc518653258"/>
      <w:r w:rsidRPr="0080728B">
        <w:rPr>
          <w:rFonts w:ascii="Times New Roman" w:hAnsi="Times New Roman" w:cs="Times New Roman"/>
        </w:rPr>
        <w:t>Привлечение Субподрядных организаций</w:t>
      </w:r>
      <w:bookmarkEnd w:id="52"/>
      <w:bookmarkEnd w:id="53"/>
      <w:bookmarkEnd w:id="54"/>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5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5"/>
    </w:p>
    <w:p w14:paraId="3A2D3356" w14:textId="23CAF951" w:rsidR="008B0539" w:rsidRPr="0080728B" w:rsidRDefault="008B0539" w:rsidP="0080728B">
      <w:pPr>
        <w:pStyle w:val="RUS11"/>
        <w:widowControl w:val="0"/>
        <w:rPr>
          <w:rFonts w:ascii="Times New Roman" w:hAnsi="Times New Roman" w:cs="Times New Roman"/>
        </w:rPr>
      </w:pPr>
      <w:bookmarkStart w:id="56"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6"/>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10FE3C41"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0C6867" w:rsidRPr="0080728B">
        <w:rPr>
          <w:rFonts w:ascii="Times New Roman" w:hAnsi="Times New Roman" w:cs="Times New Roman"/>
        </w:rPr>
        <w:t xml:space="preserve">[, 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664A1CC0" w:rsidR="00603443" w:rsidRPr="0080728B" w:rsidRDefault="00A25504" w:rsidP="0080728B">
      <w:pPr>
        <w:pStyle w:val="RUS11"/>
        <w:widowControl w:val="0"/>
        <w:rPr>
          <w:rFonts w:ascii="Times New Roman" w:hAnsi="Times New Roman" w:cs="Times New Roman"/>
        </w:rPr>
      </w:pPr>
      <w:r w:rsidRPr="0080728B">
        <w:rPr>
          <w:rFonts w:ascii="Times New Roman" w:hAnsi="Times New Roman" w:cs="Times New Roman"/>
        </w:rPr>
        <w:t>[</w:t>
      </w:r>
      <w:r w:rsidR="00603443"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w:t>
      </w:r>
      <w:r w:rsidR="00895804" w:rsidRPr="0080728B">
        <w:rPr>
          <w:rFonts w:ascii="Times New Roman" w:hAnsi="Times New Roman" w:cs="Times New Roman"/>
        </w:rPr>
        <w:t>)</w:t>
      </w:r>
      <w:r w:rsidR="00603443"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00603443"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Pr="0080728B">
        <w:rPr>
          <w:rFonts w:ascii="Times New Roman" w:hAnsi="Times New Roman" w:cs="Times New Roman"/>
        </w:rPr>
        <w:t>]</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Заказчику возможность проведения проверок </w:t>
      </w:r>
      <w:r w:rsidRPr="0080728B">
        <w:rPr>
          <w:rFonts w:ascii="Times New Roman" w:hAnsi="Times New Roman" w:cs="Times New Roman"/>
        </w:rPr>
        <w:lastRenderedPageBreak/>
        <w:t>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57" w:name="_Toc504140771"/>
      <w:bookmarkStart w:id="58" w:name="_Toc518653259"/>
      <w:r w:rsidRPr="0080728B">
        <w:rPr>
          <w:rFonts w:ascii="Times New Roman" w:hAnsi="Times New Roman" w:cs="Times New Roman"/>
        </w:rPr>
        <w:t>Исходные данные</w:t>
      </w:r>
      <w:bookmarkEnd w:id="57"/>
      <w:bookmarkEnd w:id="58"/>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5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9"/>
    </w:p>
    <w:p w14:paraId="0F18374F" w14:textId="16123FDB" w:rsidR="00C075B2" w:rsidRPr="0080728B" w:rsidRDefault="00A739C5" w:rsidP="0080728B">
      <w:pPr>
        <w:pStyle w:val="RUS11"/>
        <w:widowControl w:val="0"/>
        <w:rPr>
          <w:rFonts w:ascii="Times New Roman" w:hAnsi="Times New Roman" w:cs="Times New Roman"/>
        </w:rPr>
      </w:pPr>
      <w:bookmarkStart w:id="60" w:name="_Ref493722979"/>
      <w:r w:rsidRPr="0080728B">
        <w:rPr>
          <w:rFonts w:ascii="Times New Roman" w:hAnsi="Times New Roman" w:cs="Times New Roman"/>
        </w:rPr>
        <w:t>[</w:t>
      </w:r>
      <w:r w:rsidR="00C075B2"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00C075B2"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00C075B2"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00C075B2" w:rsidRPr="0080728B">
        <w:rPr>
          <w:rFonts w:ascii="Times New Roman" w:hAnsi="Times New Roman" w:cs="Times New Roman"/>
        </w:rPr>
        <w:t>устранения.</w:t>
      </w:r>
      <w:bookmarkEnd w:id="60"/>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61"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 xml:space="preserve">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w:t>
      </w:r>
      <w:r w:rsidRPr="0080728B">
        <w:rPr>
          <w:rFonts w:ascii="Times New Roman" w:hAnsi="Times New Roman" w:cs="Times New Roman"/>
        </w:rPr>
        <w:lastRenderedPageBreak/>
        <w:t>вопросами устранения согласованных Дефектов Исходных данных.</w:t>
      </w:r>
      <w:bookmarkEnd w:id="61"/>
    </w:p>
    <w:p w14:paraId="7127FA41" w14:textId="2847A6A0" w:rsidR="00C075B2" w:rsidRPr="0080728B" w:rsidRDefault="00C075B2" w:rsidP="0080728B">
      <w:pPr>
        <w:pStyle w:val="RUS11"/>
        <w:widowControl w:val="0"/>
        <w:rPr>
          <w:rFonts w:ascii="Times New Roman" w:hAnsi="Times New Roman" w:cs="Times New Roman"/>
        </w:rPr>
      </w:pPr>
      <w:bookmarkStart w:id="6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2"/>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A3D322B" w:rsidR="0017025B" w:rsidRPr="0080728B" w:rsidRDefault="00C075B2" w:rsidP="0080728B">
      <w:pPr>
        <w:pStyle w:val="RUS11"/>
        <w:widowControl w:val="0"/>
        <w:rPr>
          <w:rFonts w:ascii="Times New Roman" w:hAnsi="Times New Roman" w:cs="Times New Roman"/>
        </w:rPr>
      </w:pPr>
      <w:bookmarkStart w:id="63"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63"/>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6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4"/>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65" w:name="_Toc504140772"/>
      <w:bookmarkStart w:id="66"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65"/>
      <w:bookmarkEnd w:id="66"/>
    </w:p>
    <w:p w14:paraId="35D604B3" w14:textId="77777777" w:rsidR="003F053D" w:rsidRPr="0080728B" w:rsidRDefault="003F053D" w:rsidP="0080728B">
      <w:pPr>
        <w:pStyle w:val="RUS1"/>
        <w:widowControl w:val="0"/>
        <w:spacing w:before="0"/>
        <w:rPr>
          <w:rFonts w:ascii="Times New Roman" w:hAnsi="Times New Roman" w:cs="Times New Roman"/>
        </w:rPr>
      </w:pPr>
      <w:bookmarkStart w:id="67" w:name="_Toc504140773"/>
      <w:bookmarkStart w:id="68"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67"/>
      <w:bookmarkEnd w:id="68"/>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49B863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80728B" w:rsidRPr="0080728B">
        <w:rPr>
          <w:rFonts w:ascii="Times New Roman" w:hAnsi="Times New Roman" w:cs="Times New Roman"/>
        </w:rPr>
        <w:t>5.7</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5C387842" w:rsidR="00C81561" w:rsidRPr="0080728B" w:rsidRDefault="00CB72D5" w:rsidP="0080728B">
      <w:pPr>
        <w:pStyle w:val="RUS11"/>
        <w:widowControl w:val="0"/>
        <w:rPr>
          <w:rFonts w:ascii="Times New Roman" w:hAnsi="Times New Roman" w:cs="Times New Roman"/>
        </w:rPr>
      </w:pPr>
      <w:bookmarkStart w:id="69" w:name="_Hlt500771216"/>
      <w:bookmarkStart w:id="70" w:name="_Hlt500771237"/>
      <w:bookmarkStart w:id="71" w:name="_Ref500756479"/>
      <w:bookmarkStart w:id="72" w:name="_Ref513219314"/>
      <w:bookmarkEnd w:id="69"/>
      <w:bookmarkEnd w:id="70"/>
      <w:r w:rsidRPr="0080728B">
        <w:rPr>
          <w:rFonts w:ascii="Times New Roman" w:hAnsi="Times New Roman" w:cs="Times New Roman"/>
        </w:rPr>
        <w:lastRenderedPageBreak/>
        <w:t>В</w:t>
      </w:r>
      <w:r w:rsidR="00C81561" w:rsidRPr="0080728B">
        <w:rPr>
          <w:rFonts w:ascii="Times New Roman" w:hAnsi="Times New Roman" w:cs="Times New Roman"/>
        </w:rPr>
        <w:t xml:space="preserve"> части сметной документации Заказчику </w:t>
      </w:r>
      <w:bookmarkEnd w:id="71"/>
      <w:r w:rsidR="003D6ADC"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2"/>
    </w:p>
    <w:p w14:paraId="252C6182" w14:textId="50732CF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73"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73"/>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w:t>
      </w:r>
      <w:r w:rsidRPr="0080728B">
        <w:rPr>
          <w:rFonts w:ascii="Times New Roman" w:hAnsi="Times New Roman" w:cs="Times New Roman"/>
        </w:rPr>
        <w:lastRenderedPageBreak/>
        <w:t>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74" w:name="_Toc518653262"/>
      <w:r w:rsidRPr="0080728B">
        <w:rPr>
          <w:rFonts w:ascii="Times New Roman" w:hAnsi="Times New Roman" w:cs="Times New Roman"/>
        </w:rPr>
        <w:t>Качество выполнения Работ и контроль качества</w:t>
      </w:r>
      <w:bookmarkEnd w:id="74"/>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42BAE15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75"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75"/>
    </w:p>
    <w:p w14:paraId="71B9D4D7" w14:textId="045C7A92"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 xml:space="preserve">устранить недостатки своими силами или поручить устранение недостатков третьему </w:t>
      </w:r>
      <w:r w:rsidRPr="0080728B">
        <w:rPr>
          <w:rFonts w:ascii="Times New Roman" w:hAnsi="Times New Roman" w:cs="Times New Roman"/>
          <w:iCs/>
        </w:rPr>
        <w:lastRenderedPageBreak/>
        <w:t>лицу с отнесением расходов на Подрядчика).</w:t>
      </w:r>
      <w:bookmarkStart w:id="76" w:name="_Toc496879570"/>
      <w:bookmarkEnd w:id="76"/>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77" w:name="_Toc504140774"/>
      <w:bookmarkStart w:id="78"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77"/>
      <w:bookmarkEnd w:id="78"/>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79" w:name="_Toc504140775"/>
      <w:bookmarkStart w:id="80" w:name="_Toc518653265"/>
      <w:bookmarkStart w:id="81" w:name="_Ref493704750"/>
      <w:r w:rsidRPr="0080728B">
        <w:rPr>
          <w:rFonts w:ascii="Times New Roman" w:hAnsi="Times New Roman" w:cs="Times New Roman"/>
        </w:rPr>
        <w:t>Дополнительные Работы</w:t>
      </w:r>
      <w:bookmarkEnd w:id="79"/>
      <w:bookmarkEnd w:id="80"/>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82" w:name="_Hlt500771388"/>
      <w:bookmarkStart w:id="83" w:name="_Toc504140776"/>
      <w:bookmarkStart w:id="84" w:name="_Toc518653266"/>
      <w:bookmarkEnd w:id="81"/>
      <w:bookmarkEnd w:id="8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83"/>
      <w:bookmarkEnd w:id="84"/>
    </w:p>
    <w:p w14:paraId="194717C9" w14:textId="77777777" w:rsidR="00D94937" w:rsidRPr="0080728B" w:rsidRDefault="00AD1BAD" w:rsidP="0080728B">
      <w:pPr>
        <w:pStyle w:val="RUS1"/>
        <w:widowControl w:val="0"/>
        <w:spacing w:before="0"/>
        <w:rPr>
          <w:rFonts w:ascii="Times New Roman" w:hAnsi="Times New Roman" w:cs="Times New Roman"/>
        </w:rPr>
      </w:pPr>
      <w:bookmarkStart w:id="85" w:name="_Toc504140777"/>
      <w:bookmarkStart w:id="8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5"/>
      <w:bookmarkEnd w:id="86"/>
    </w:p>
    <w:p w14:paraId="57683B48" w14:textId="58837722" w:rsidR="00324736" w:rsidRPr="0080728B" w:rsidRDefault="00324736" w:rsidP="0080728B">
      <w:pPr>
        <w:pStyle w:val="RUS11"/>
        <w:widowControl w:val="0"/>
        <w:rPr>
          <w:rFonts w:ascii="Times New Roman" w:hAnsi="Times New Roman" w:cs="Times New Roman"/>
        </w:rPr>
      </w:pPr>
      <w:bookmarkStart w:id="87" w:name="_Ref500756740"/>
      <w:r w:rsidRPr="0080728B">
        <w:rPr>
          <w:rFonts w:ascii="Times New Roman" w:hAnsi="Times New Roman" w:cs="Times New Roman"/>
        </w:rPr>
        <w:lastRenderedPageBreak/>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7"/>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8" w:name="_Toc504140778"/>
      <w:bookmarkStart w:id="89" w:name="_Toc518653268"/>
      <w:r w:rsidRPr="0080728B">
        <w:rPr>
          <w:rFonts w:ascii="Times New Roman" w:hAnsi="Times New Roman" w:cs="Times New Roman"/>
        </w:rPr>
        <w:t>Распределение прав на результаты интеллектуальной деятельности</w:t>
      </w:r>
      <w:bookmarkEnd w:id="88"/>
      <w:bookmarkEnd w:id="89"/>
    </w:p>
    <w:p w14:paraId="01AA5848" w14:textId="77777777" w:rsidR="007854F9" w:rsidRPr="0080728B" w:rsidRDefault="007854F9" w:rsidP="0080728B">
      <w:pPr>
        <w:pStyle w:val="RUS11"/>
        <w:widowControl w:val="0"/>
        <w:rPr>
          <w:rFonts w:ascii="Times New Roman" w:hAnsi="Times New Roman" w:cs="Times New Roman"/>
        </w:rPr>
      </w:pPr>
      <w:bookmarkStart w:id="9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0"/>
    </w:p>
    <w:p w14:paraId="7F096E5C" w14:textId="3F1E1381" w:rsidR="007854F9" w:rsidRPr="0080728B" w:rsidRDefault="007854F9" w:rsidP="0080728B">
      <w:pPr>
        <w:pStyle w:val="RUS11"/>
        <w:widowControl w:val="0"/>
        <w:rPr>
          <w:rFonts w:ascii="Times New Roman" w:hAnsi="Times New Roman" w:cs="Times New Roman"/>
        </w:rPr>
      </w:pPr>
      <w:bookmarkStart w:id="9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2A1745AC"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80728B" w:rsidRPr="0080728B">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80728B" w:rsidRPr="0080728B">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92"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2"/>
    </w:p>
    <w:p w14:paraId="0B796915" w14:textId="77777777" w:rsidR="007854F9" w:rsidRPr="0080728B" w:rsidRDefault="007854F9" w:rsidP="0080728B">
      <w:pPr>
        <w:pStyle w:val="RUS11"/>
        <w:widowControl w:val="0"/>
        <w:rPr>
          <w:rFonts w:ascii="Times New Roman" w:hAnsi="Times New Roman" w:cs="Times New Roman"/>
        </w:rPr>
      </w:pPr>
      <w:bookmarkStart w:id="9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3"/>
      <w:r w:rsidR="008A093C" w:rsidRPr="0080728B">
        <w:rPr>
          <w:rFonts w:ascii="Times New Roman" w:hAnsi="Times New Roman" w:cs="Times New Roman"/>
          <w:b/>
          <w:color w:val="C00000"/>
        </w:rPr>
        <w:t>]</w:t>
      </w:r>
    </w:p>
    <w:p w14:paraId="4BC10D8A" w14:textId="59D894D9"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80728B" w:rsidRPr="0080728B">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77777777" w:rsidR="007854F9" w:rsidRPr="0080728B" w:rsidRDefault="007854F9" w:rsidP="0080728B">
      <w:pPr>
        <w:pStyle w:val="RUS11"/>
        <w:widowControl w:val="0"/>
        <w:rPr>
          <w:rFonts w:ascii="Times New Roman" w:hAnsi="Times New Roman" w:cs="Times New Roman"/>
        </w:rPr>
      </w:pPr>
      <w:bookmarkStart w:id="94" w:name="_Ref494391537"/>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w:t>
      </w:r>
      <w:r w:rsidRPr="0080728B">
        <w:rPr>
          <w:rFonts w:ascii="Times New Roman" w:hAnsi="Times New Roman" w:cs="Times New Roman"/>
        </w:rPr>
        <w:lastRenderedPageBreak/>
        <w:t xml:space="preserve">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80728B">
        <w:rPr>
          <w:rFonts w:ascii="Times New Roman" w:hAnsi="Times New Roman" w:cs="Times New Roman"/>
        </w:rPr>
        <w:t>[●]</w:t>
      </w:r>
      <w:r w:rsidRPr="0080728B">
        <w:rPr>
          <w:rFonts w:ascii="Times New Roman" w:hAnsi="Times New Roman" w:cs="Times New Roman"/>
        </w:rPr>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94"/>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5" w:name="_Toc504140779"/>
      <w:bookmarkStart w:id="96"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5"/>
      <w:bookmarkEnd w:id="96"/>
    </w:p>
    <w:p w14:paraId="72DE4891" w14:textId="77777777" w:rsidR="00F566FE" w:rsidRPr="0080728B" w:rsidRDefault="00F566FE" w:rsidP="0080728B">
      <w:pPr>
        <w:pStyle w:val="RUS1"/>
        <w:widowControl w:val="0"/>
        <w:spacing w:before="0"/>
        <w:rPr>
          <w:rFonts w:ascii="Times New Roman" w:hAnsi="Times New Roman" w:cs="Times New Roman"/>
        </w:rPr>
      </w:pPr>
      <w:bookmarkStart w:id="97" w:name="_Ref496284723"/>
      <w:bookmarkStart w:id="98" w:name="_Ref496284743"/>
      <w:bookmarkStart w:id="99" w:name="_Toc504140780"/>
      <w:bookmarkStart w:id="100" w:name="_Toc518653270"/>
      <w:r w:rsidRPr="0080728B">
        <w:rPr>
          <w:rFonts w:ascii="Times New Roman" w:hAnsi="Times New Roman" w:cs="Times New Roman"/>
        </w:rPr>
        <w:t>Ответственность сторон</w:t>
      </w:r>
      <w:bookmarkEnd w:id="97"/>
      <w:bookmarkEnd w:id="98"/>
      <w:bookmarkEnd w:id="99"/>
      <w:bookmarkEnd w:id="100"/>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5"/>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сроков устранения замечаний (дефектов) в Работах против сроков, согласованных актами сторон, а в случае неявки Подрядчика – </w:t>
      </w:r>
      <w:r w:rsidRPr="0080728B">
        <w:rPr>
          <w:rFonts w:ascii="Times New Roman" w:hAnsi="Times New Roman" w:cs="Times New Roman"/>
        </w:rPr>
        <w:lastRenderedPageBreak/>
        <w:t>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101"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01"/>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D5B49E7"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2"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2"/>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w:t>
      </w:r>
      <w:r w:rsidR="00BA6E8D" w:rsidRPr="0080728B">
        <w:rPr>
          <w:rFonts w:ascii="Times New Roman" w:hAnsi="Times New Roman" w:cs="Times New Roman"/>
        </w:rPr>
        <w:lastRenderedPageBreak/>
        <w:t>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3"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3"/>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4" w:name="_Toc504140781"/>
      <w:bookmarkStart w:id="105" w:name="_Toc518653271"/>
      <w:r w:rsidRPr="0080728B">
        <w:rPr>
          <w:rFonts w:ascii="Times New Roman" w:hAnsi="Times New Roman" w:cs="Times New Roman"/>
        </w:rPr>
        <w:t>Разрешение споров</w:t>
      </w:r>
      <w:bookmarkEnd w:id="104"/>
      <w:bookmarkEnd w:id="105"/>
    </w:p>
    <w:p w14:paraId="634FB876" w14:textId="77777777" w:rsidR="00EC2F65" w:rsidRPr="0080728B" w:rsidRDefault="00F566FE" w:rsidP="0080728B">
      <w:pPr>
        <w:pStyle w:val="RUS11"/>
        <w:widowControl w:val="0"/>
        <w:rPr>
          <w:rFonts w:ascii="Times New Roman" w:hAnsi="Times New Roman" w:cs="Times New Roman"/>
        </w:rPr>
      </w:pPr>
      <w:bookmarkStart w:id="106"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6"/>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Все споры, разногласия или требования, вытекающие из Договора или в связи с ним, </w:t>
      </w:r>
      <w:r w:rsidRPr="0080728B">
        <w:rPr>
          <w:rFonts w:ascii="Times New Roman" w:hAnsi="Times New Roman" w:cs="Times New Roman"/>
        </w:rPr>
        <w:lastRenderedPageBreak/>
        <w:t>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7" w:name="_Toc504140782"/>
      <w:bookmarkStart w:id="108" w:name="_Toc518653272"/>
      <w:r w:rsidRPr="0080728B">
        <w:rPr>
          <w:rFonts w:ascii="Times New Roman" w:hAnsi="Times New Roman" w:cs="Times New Roman"/>
        </w:rPr>
        <w:t>Применимое право</w:t>
      </w:r>
      <w:bookmarkEnd w:id="107"/>
      <w:bookmarkEnd w:id="108"/>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9" w:name="_Toc504140783"/>
      <w:bookmarkStart w:id="110"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9"/>
      <w:bookmarkEnd w:id="110"/>
    </w:p>
    <w:p w14:paraId="0FF81E9F" w14:textId="77777777" w:rsidR="00F566FE" w:rsidRPr="0080728B" w:rsidRDefault="00D571C7" w:rsidP="0080728B">
      <w:pPr>
        <w:pStyle w:val="RUS1"/>
        <w:widowControl w:val="0"/>
        <w:spacing w:before="0"/>
        <w:rPr>
          <w:rFonts w:ascii="Times New Roman" w:hAnsi="Times New Roman" w:cs="Times New Roman"/>
        </w:rPr>
      </w:pPr>
      <w:bookmarkStart w:id="111" w:name="_Toc504140784"/>
      <w:bookmarkStart w:id="112" w:name="_Toc518653274"/>
      <w:r w:rsidRPr="0080728B">
        <w:rPr>
          <w:rFonts w:ascii="Times New Roman" w:hAnsi="Times New Roman" w:cs="Times New Roman"/>
        </w:rPr>
        <w:t>Изменение, прекращение и расторжение Договора</w:t>
      </w:r>
      <w:bookmarkEnd w:id="111"/>
      <w:bookmarkEnd w:id="112"/>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F63C52" w:rsidRDefault="00F566FE" w:rsidP="0080728B">
      <w:pPr>
        <w:pStyle w:val="RUS11"/>
        <w:widowControl w:val="0"/>
        <w:rPr>
          <w:rFonts w:ascii="Times New Roman" w:hAnsi="Times New Roman" w:cs="Times New Roman"/>
          <w:highlight w:val="green"/>
        </w:rPr>
      </w:pPr>
      <w:bookmarkStart w:id="113" w:name="_Ref496713263"/>
      <w:r w:rsidRPr="00F63C52">
        <w:rPr>
          <w:rFonts w:ascii="Times New Roman" w:hAnsi="Times New Roman" w:cs="Times New Roman"/>
          <w:highlight w:val="green"/>
          <w:lang w:eastAsia="en-US"/>
        </w:rPr>
        <w:t xml:space="preserve">Заказчик имеет право в любое время досрочно расторгнуть </w:t>
      </w:r>
      <w:r w:rsidRPr="00F63C52">
        <w:rPr>
          <w:rFonts w:ascii="Times New Roman" w:hAnsi="Times New Roman" w:cs="Times New Roman"/>
          <w:highlight w:val="green"/>
        </w:rPr>
        <w:t xml:space="preserve">Договор в одностороннем внесудебном порядке по </w:t>
      </w:r>
      <w:r w:rsidRPr="00F63C52">
        <w:rPr>
          <w:rFonts w:ascii="Times New Roman" w:hAnsi="Times New Roman" w:cs="Times New Roman"/>
          <w:highlight w:val="green"/>
          <w:lang w:eastAsia="en-US"/>
        </w:rPr>
        <w:t>собственной инициативе</w:t>
      </w:r>
      <w:bookmarkEnd w:id="113"/>
      <w:r w:rsidR="00801E18" w:rsidRPr="00F63C52">
        <w:rPr>
          <w:rFonts w:ascii="Times New Roman" w:hAnsi="Times New Roman" w:cs="Times New Roman"/>
          <w:highlight w:val="green"/>
          <w:lang w:eastAsia="en-US"/>
        </w:rPr>
        <w:t>.</w:t>
      </w:r>
    </w:p>
    <w:p w14:paraId="3610AF0B" w14:textId="77777777" w:rsidR="00F566FE" w:rsidRPr="00F63C52" w:rsidRDefault="00F566FE" w:rsidP="0080728B">
      <w:pPr>
        <w:pStyle w:val="RUS11"/>
        <w:widowControl w:val="0"/>
        <w:rPr>
          <w:rFonts w:ascii="Times New Roman" w:hAnsi="Times New Roman" w:cs="Times New Roman"/>
          <w:highlight w:val="green"/>
        </w:rPr>
      </w:pPr>
      <w:bookmarkStart w:id="114" w:name="_Ref496714458"/>
      <w:r w:rsidRPr="00F63C52">
        <w:rPr>
          <w:rFonts w:ascii="Times New Roman" w:hAnsi="Times New Roman" w:cs="Times New Roman"/>
          <w:highlight w:val="green"/>
        </w:rPr>
        <w:t>В случае:</w:t>
      </w:r>
      <w:bookmarkEnd w:id="114"/>
    </w:p>
    <w:p w14:paraId="391806D9"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аннулирования свидетельства саморегулируемой организации о допуске Подрядчика к виду</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прекращения действия </w:t>
      </w:r>
      <w:r w:rsidR="00FF28CC" w:rsidRPr="00F63C52">
        <w:rPr>
          <w:rFonts w:ascii="Times New Roman" w:hAnsi="Times New Roman" w:cs="Times New Roman"/>
          <w:highlight w:val="green"/>
        </w:rPr>
        <w:t>Б</w:t>
      </w:r>
      <w:r w:rsidRPr="00F63C52">
        <w:rPr>
          <w:rFonts w:ascii="Times New Roman" w:hAnsi="Times New Roman" w:cs="Times New Roman"/>
          <w:highlight w:val="green"/>
        </w:rPr>
        <w:t>анковской гарантии или иного обеспечения исполнения обязательств Подрядчика по Договору, предусмотренного Договором</w:t>
      </w:r>
      <w:r w:rsidR="009464A9" w:rsidRPr="00F63C52">
        <w:rPr>
          <w:rFonts w:ascii="Times New Roman" w:hAnsi="Times New Roman" w:cs="Times New Roman"/>
          <w:highlight w:val="green"/>
        </w:rPr>
        <w:t>;</w:t>
      </w:r>
    </w:p>
    <w:p w14:paraId="1DC92E5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полностью или частично не предоставляет документы, необходимые для оплаты Работ свыше 15 (</w:t>
      </w:r>
      <w:r w:rsidR="00345EE7" w:rsidRPr="00F63C52">
        <w:rPr>
          <w:rFonts w:ascii="Times New Roman" w:hAnsi="Times New Roman" w:cs="Times New Roman"/>
          <w:highlight w:val="green"/>
        </w:rPr>
        <w:t>пятнадцати</w:t>
      </w:r>
      <w:r w:rsidRPr="00F63C52">
        <w:rPr>
          <w:rFonts w:ascii="Times New Roman" w:hAnsi="Times New Roman" w:cs="Times New Roman"/>
          <w:highlight w:val="green"/>
        </w:rPr>
        <w:t>) календарных дней;</w:t>
      </w:r>
    </w:p>
    <w:p w14:paraId="32B0A66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обнаружения недостатков в выполненных Работах;</w:t>
      </w:r>
    </w:p>
    <w:p w14:paraId="3DEDAF4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привлечения Подрядчиком иностранных рабочих </w:t>
      </w:r>
      <w:r w:rsidR="00327135" w:rsidRPr="00F63C52">
        <w:rPr>
          <w:rFonts w:ascii="Times New Roman" w:hAnsi="Times New Roman" w:cs="Times New Roman"/>
          <w:highlight w:val="green"/>
        </w:rPr>
        <w:t>в нарушение требований миграционного законодательства</w:t>
      </w:r>
      <w:r w:rsidRPr="00F63C52">
        <w:rPr>
          <w:rFonts w:ascii="Times New Roman" w:hAnsi="Times New Roman" w:cs="Times New Roman"/>
          <w:highlight w:val="green"/>
        </w:rPr>
        <w:t>;</w:t>
      </w:r>
    </w:p>
    <w:p w14:paraId="62698D5B" w14:textId="12C00643" w:rsidR="00F566FE" w:rsidRPr="00F63C52" w:rsidRDefault="00B613B6"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вступления</w:t>
      </w:r>
      <w:r w:rsidR="002F1954" w:rsidRPr="00F63C52">
        <w:rPr>
          <w:rFonts w:ascii="Times New Roman" w:hAnsi="Times New Roman" w:cs="Times New Roman"/>
          <w:highlight w:val="green"/>
        </w:rPr>
        <w:t xml:space="preserve"> </w:t>
      </w:r>
      <w:r w:rsidRPr="00F63C52">
        <w:rPr>
          <w:rFonts w:ascii="Times New Roman" w:hAnsi="Times New Roman" w:cs="Times New Roman"/>
          <w:highlight w:val="green"/>
        </w:rPr>
        <w:t xml:space="preserve">Подрядчика в процедуру </w:t>
      </w:r>
      <w:r w:rsidR="00F566FE" w:rsidRPr="00F63C52">
        <w:rPr>
          <w:rFonts w:ascii="Times New Roman" w:hAnsi="Times New Roman" w:cs="Times New Roman"/>
          <w:highlight w:val="green"/>
        </w:rPr>
        <w:t xml:space="preserve">ликвидации либо принятия судом определения о введении в отношении Подрядчика наблюдения, финансового оздоровления или внешнего </w:t>
      </w:r>
      <w:r w:rsidR="00F566FE" w:rsidRPr="00F63C52">
        <w:rPr>
          <w:rFonts w:ascii="Times New Roman" w:hAnsi="Times New Roman" w:cs="Times New Roman"/>
          <w:highlight w:val="green"/>
        </w:rPr>
        <w:lastRenderedPageBreak/>
        <w:t>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63C52">
        <w:rPr>
          <w:rFonts w:ascii="Times New Roman" w:hAnsi="Times New Roman" w:cs="Times New Roman"/>
          <w:highlight w:val="green"/>
        </w:rPr>
        <w:t>,</w:t>
      </w:r>
      <w:r w:rsidRPr="00F63C52">
        <w:rPr>
          <w:rFonts w:ascii="Times New Roman" w:hAnsi="Times New Roman" w:cs="Times New Roman"/>
          <w:highlight w:val="green"/>
        </w:rPr>
        <w:t xml:space="preserve"> в течение свы</w:t>
      </w:r>
      <w:r w:rsidR="00B613B6" w:rsidRPr="00F63C52">
        <w:rPr>
          <w:rFonts w:ascii="Times New Roman" w:hAnsi="Times New Roman" w:cs="Times New Roman"/>
          <w:highlight w:val="green"/>
        </w:rPr>
        <w:t>ше 10 (десяти) календарных дней;</w:t>
      </w:r>
    </w:p>
    <w:p w14:paraId="4A5C85A1" w14:textId="343B2B7B"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невыполнения Подрядчиком либо </w:t>
      </w:r>
      <w:r w:rsidR="007A1B9F" w:rsidRPr="00F63C52">
        <w:rPr>
          <w:rFonts w:ascii="Times New Roman" w:hAnsi="Times New Roman" w:cs="Times New Roman"/>
          <w:highlight w:val="green"/>
        </w:rPr>
        <w:t>Субподрядной организацией</w:t>
      </w:r>
      <w:r w:rsidR="00621467" w:rsidRPr="00F63C52">
        <w:rPr>
          <w:rFonts w:ascii="Times New Roman" w:hAnsi="Times New Roman" w:cs="Times New Roman"/>
          <w:highlight w:val="green"/>
        </w:rPr>
        <w:t xml:space="preserve"> </w:t>
      </w:r>
      <w:r w:rsidRPr="00F63C52">
        <w:rPr>
          <w:rFonts w:ascii="Times New Roman" w:hAnsi="Times New Roman" w:cs="Times New Roman"/>
          <w:highlight w:val="green"/>
        </w:rPr>
        <w:t>требований охраны труда, промышленной безопасности, пожарной безопасности и экологии и</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 xml:space="preserve">или нарушения требований внутриобъектового режима на </w:t>
      </w:r>
      <w:r w:rsidR="00CE1113" w:rsidRPr="00F63C52">
        <w:rPr>
          <w:rFonts w:ascii="Times New Roman" w:hAnsi="Times New Roman" w:cs="Times New Roman"/>
          <w:highlight w:val="green"/>
        </w:rPr>
        <w:t>территории Заказчика</w:t>
      </w:r>
      <w:r w:rsidRPr="00F63C52">
        <w:rPr>
          <w:rFonts w:ascii="Times New Roman" w:hAnsi="Times New Roman" w:cs="Times New Roman"/>
          <w:highlight w:val="green"/>
        </w:rPr>
        <w:t>;</w:t>
      </w:r>
    </w:p>
    <w:p w14:paraId="5A7F3B8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уступки прав по Договору без письменного согласия Заказчика;</w:t>
      </w:r>
    </w:p>
    <w:p w14:paraId="5E1B2279"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F63C52" w:rsidRDefault="00F566FE" w:rsidP="0080728B">
      <w:pPr>
        <w:pStyle w:val="RUS10"/>
        <w:widowControl w:val="0"/>
        <w:numPr>
          <w:ilvl w:val="0"/>
          <w:numId w:val="0"/>
        </w:numPr>
        <w:rPr>
          <w:rFonts w:ascii="Times New Roman" w:hAnsi="Times New Roman" w:cs="Times New Roman"/>
          <w:highlight w:val="green"/>
        </w:rPr>
      </w:pPr>
      <w:r w:rsidRPr="00F63C52">
        <w:rPr>
          <w:rFonts w:ascii="Times New Roman" w:hAnsi="Times New Roman" w:cs="Times New Roman"/>
          <w:highlight w:val="green"/>
        </w:rPr>
        <w:t xml:space="preserve">а также в иных случаях, предусмотренных Договором, </w:t>
      </w:r>
      <w:r w:rsidR="00B613B6" w:rsidRPr="00F63C52">
        <w:rPr>
          <w:rFonts w:ascii="Times New Roman" w:hAnsi="Times New Roman" w:cs="Times New Roman"/>
          <w:highlight w:val="green"/>
        </w:rPr>
        <w:t xml:space="preserve">дополнительным </w:t>
      </w:r>
      <w:r w:rsidRPr="00F63C52">
        <w:rPr>
          <w:rFonts w:ascii="Times New Roman" w:hAnsi="Times New Roman" w:cs="Times New Roman"/>
          <w:highlight w:val="gree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F63C52">
        <w:rPr>
          <w:rFonts w:ascii="Times New Roman" w:hAnsi="Times New Roman" w:cs="Times New Roman"/>
          <w:highlight w:val="green"/>
        </w:rPr>
        <w:t>Результатами Работ, созданными Подрядчиком на дату прекращения Договора</w:t>
      </w:r>
      <w:r w:rsidRPr="00F63C52">
        <w:rPr>
          <w:rFonts w:ascii="Times New Roman" w:hAnsi="Times New Roman" w:cs="Times New Roman"/>
          <w:highlight w:val="green"/>
        </w:rPr>
        <w:t>.</w:t>
      </w:r>
    </w:p>
    <w:p w14:paraId="4724633F" w14:textId="537443DB" w:rsidR="00E970F2" w:rsidRPr="00F63C52" w:rsidRDefault="00E970F2" w:rsidP="00E970F2">
      <w:pPr>
        <w:pStyle w:val="RUS11"/>
        <w:numPr>
          <w:ilvl w:val="0"/>
          <w:numId w:val="0"/>
        </w:numPr>
        <w:ind w:left="1" w:firstLine="567"/>
        <w:rPr>
          <w:rFonts w:ascii="Times New Roman" w:eastAsiaTheme="minorEastAsia" w:hAnsi="Times New Roman" w:cs="Times New Roman"/>
          <w:highlight w:val="green"/>
        </w:rPr>
      </w:pPr>
      <w:bookmarkStart w:id="115" w:name="_Ref513800253"/>
      <w:r w:rsidRPr="00F63C52">
        <w:rPr>
          <w:rFonts w:ascii="Times New Roman" w:eastAsiaTheme="minorEastAsia" w:hAnsi="Times New Roman" w:cs="Times New Roman"/>
          <w:highlight w:val="gree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F63C52" w:rsidRDefault="00E970F2" w:rsidP="00E970F2">
      <w:pPr>
        <w:pStyle w:val="RUS11"/>
        <w:rPr>
          <w:rFonts w:ascii="Times New Roman" w:hAnsi="Times New Roman" w:cs="Times New Roman"/>
          <w:highlight w:val="green"/>
        </w:rPr>
      </w:pPr>
      <w:r w:rsidRPr="00F63C52">
        <w:rPr>
          <w:rFonts w:ascii="Times New Roman" w:hAnsi="Times New Roman" w:cs="Times New Roman"/>
          <w:highlight w:val="green"/>
        </w:rPr>
        <w:t>В случае:</w:t>
      </w:r>
    </w:p>
    <w:p w14:paraId="4CD0837C"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(1)</w:t>
      </w:r>
      <w:r w:rsidRPr="00F63C52">
        <w:rPr>
          <w:rFonts w:ascii="Times New Roman" w:hAnsi="Times New Roman" w:cs="Times New Roman"/>
          <w:highlight w:val="gree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(2)</w:t>
      </w:r>
      <w:r w:rsidRPr="00F63C52">
        <w:rPr>
          <w:rFonts w:ascii="Times New Roman" w:hAnsi="Times New Roman" w:cs="Times New Roman"/>
          <w:highlight w:val="gree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(3)</w:t>
      </w:r>
      <w:r w:rsidRPr="00F63C52">
        <w:rPr>
          <w:rFonts w:ascii="Times New Roman" w:hAnsi="Times New Roman" w:cs="Times New Roman"/>
          <w:highlight w:val="gree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F63C52">
        <w:rPr>
          <w:rFonts w:ascii="Times New Roman" w:hAnsi="Times New Roman" w:cs="Times New Roman"/>
          <w:highlight w:val="gree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 xml:space="preserve">В случае если Подрядчик </w:t>
      </w:r>
      <w:r w:rsidR="00B368CD" w:rsidRPr="0080728B">
        <w:rPr>
          <w:rFonts w:ascii="Times New Roman" w:hAnsi="Times New Roman" w:cs="Times New Roman"/>
        </w:rPr>
        <w:lastRenderedPageBreak/>
        <w:t>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5"/>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6"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6"/>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17" w:name="_Ref496635389"/>
      <w:bookmarkStart w:id="118" w:name="_Toc504140785"/>
      <w:bookmarkStart w:id="119" w:name="_Toc518653275"/>
      <w:r w:rsidRPr="0080728B">
        <w:rPr>
          <w:rFonts w:ascii="Times New Roman" w:hAnsi="Times New Roman" w:cs="Times New Roman"/>
        </w:rPr>
        <w:t>Способы обеспечения исполнения обязательств Подрядчика</w:t>
      </w:r>
      <w:bookmarkEnd w:id="117"/>
      <w:bookmarkEnd w:id="118"/>
      <w:bookmarkEnd w:id="119"/>
    </w:p>
    <w:p w14:paraId="632FC71E" w14:textId="77777777" w:rsidR="00F566FE" w:rsidRPr="0080728B"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3AF6BEF0" w14:textId="0AB2B8CA" w:rsidR="00F566FE" w:rsidRPr="0080728B" w:rsidRDefault="00F566FE" w:rsidP="0080728B">
      <w:pPr>
        <w:pStyle w:val="RUS11"/>
        <w:widowControl w:val="0"/>
        <w:rPr>
          <w:rFonts w:ascii="Times New Roman" w:hAnsi="Times New Roman" w:cs="Times New Roman"/>
        </w:rPr>
      </w:pPr>
      <w:bookmarkStart w:id="120"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 xml:space="preserve">Форма Банковской гарантии на возврат </w:t>
      </w:r>
      <w:r w:rsidR="0080728B" w:rsidRPr="0080728B">
        <w:rPr>
          <w:rStyle w:val="10"/>
          <w:rFonts w:ascii="Times New Roman" w:hAnsi="Times New Roman" w:cs="Times New Roman"/>
          <w:b/>
          <w:color w:val="auto"/>
          <w:sz w:val="22"/>
          <w:szCs w:val="22"/>
        </w:rPr>
        <w:lastRenderedPageBreak/>
        <w:t>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20"/>
    </w:p>
    <w:p w14:paraId="2707CC63" w14:textId="77777777" w:rsidR="00F566FE" w:rsidRPr="0080728B" w:rsidRDefault="00F566FE" w:rsidP="0080728B">
      <w:pPr>
        <w:pStyle w:val="RUS11"/>
        <w:widowControl w:val="0"/>
        <w:rPr>
          <w:rFonts w:ascii="Times New Roman" w:hAnsi="Times New Roman" w:cs="Times New Roman"/>
        </w:rPr>
      </w:pPr>
      <w:bookmarkStart w:id="121"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21"/>
    </w:p>
    <w:p w14:paraId="7138CB94" w14:textId="7A3A5FCC"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2F10BCA3" w:rsidR="00F566FE" w:rsidRPr="0080728B" w:rsidRDefault="00F566FE" w:rsidP="0080728B">
      <w:pPr>
        <w:pStyle w:val="RUS11"/>
        <w:widowControl w:val="0"/>
        <w:rPr>
          <w:rFonts w:ascii="Times New Roman" w:hAnsi="Times New Roman" w:cs="Times New Roman"/>
          <w:b/>
          <w:i/>
        </w:rPr>
      </w:pPr>
      <w:bookmarkStart w:id="122"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80728B" w:rsidRPr="0080728B">
        <w:rPr>
          <w:rFonts w:ascii="Times New Roman" w:hAnsi="Times New Roman" w:cs="Times New Roman"/>
          <w:b/>
        </w:rPr>
        <w:t>Форма Банковской гарантии на надлежащее исполнение обязательств</w:t>
      </w:r>
      <w:r w:rsidR="0080728B"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22"/>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2989E83" w:rsidR="00F566FE" w:rsidRPr="0080728B" w:rsidRDefault="00F566FE" w:rsidP="0080728B">
      <w:pPr>
        <w:pStyle w:val="RUS11"/>
        <w:widowControl w:val="0"/>
        <w:rPr>
          <w:rFonts w:ascii="Times New Roman" w:hAnsi="Times New Roman" w:cs="Times New Roman"/>
        </w:rPr>
      </w:pPr>
      <w:bookmarkStart w:id="123"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23"/>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lastRenderedPageBreak/>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6405EB6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F7D408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573BDCB"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24"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24"/>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w:t>
      </w:r>
      <w:r w:rsidRPr="0080728B">
        <w:rPr>
          <w:rFonts w:ascii="Times New Roman" w:hAnsi="Times New Roman" w:cs="Times New Roman"/>
        </w:rPr>
        <w:lastRenderedPageBreak/>
        <w:t xml:space="preserve">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6CC503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3F61AB05"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80728B" w:rsidRPr="0080728B">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на осуществление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7C8E788B"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w:t>
      </w:r>
      <w:r w:rsidRPr="0080728B">
        <w:rPr>
          <w:rFonts w:ascii="Times New Roman" w:hAnsi="Times New Roman" w:cs="Times New Roman"/>
        </w:rPr>
        <w:lastRenderedPageBreak/>
        <w:t xml:space="preserve">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25" w:name="_Ref500770688"/>
      <w:bookmarkStart w:id="126" w:name="_Toc504140786"/>
      <w:bookmarkStart w:id="127" w:name="_Toc518653276"/>
      <w:r w:rsidRPr="0080728B">
        <w:rPr>
          <w:rFonts w:ascii="Times New Roman" w:hAnsi="Times New Roman" w:cs="Times New Roman"/>
        </w:rPr>
        <w:t>Обстоятельства непреодолимой силы</w:t>
      </w:r>
      <w:bookmarkEnd w:id="125"/>
      <w:bookmarkEnd w:id="126"/>
      <w:bookmarkEnd w:id="127"/>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28"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8"/>
    </w:p>
    <w:p w14:paraId="4FC9C6A7" w14:textId="7F3856F1" w:rsidR="009A6F15" w:rsidRPr="0080728B" w:rsidRDefault="00D94937" w:rsidP="0080728B">
      <w:pPr>
        <w:pStyle w:val="RUS11"/>
        <w:widowControl w:val="0"/>
        <w:rPr>
          <w:rFonts w:ascii="Times New Roman" w:hAnsi="Times New Roman" w:cs="Times New Roman"/>
        </w:rPr>
      </w:pPr>
      <w:bookmarkStart w:id="129"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9"/>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 xml:space="preserve">м </w:t>
      </w:r>
      <w:r w:rsidR="00D94937" w:rsidRPr="0080728B">
        <w:rPr>
          <w:rFonts w:ascii="Times New Roman" w:hAnsi="Times New Roman" w:cs="Times New Roman"/>
        </w:rPr>
        <w:lastRenderedPageBreak/>
        <w:t>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30" w:name="_Toc504140787"/>
      <w:bookmarkStart w:id="131"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30"/>
      <w:bookmarkEnd w:id="131"/>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32" w:name="_Toc504140788"/>
      <w:bookmarkStart w:id="133" w:name="_Toc518653278"/>
      <w:bookmarkStart w:id="134" w:name="_Ref493722501"/>
      <w:r w:rsidRPr="0080728B">
        <w:rPr>
          <w:rFonts w:ascii="Times New Roman" w:hAnsi="Times New Roman" w:cs="Times New Roman"/>
        </w:rPr>
        <w:t>Конфиденциальность</w:t>
      </w:r>
      <w:bookmarkEnd w:id="132"/>
      <w:bookmarkEnd w:id="133"/>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w:t>
      </w:r>
      <w:r w:rsidRPr="0080728B">
        <w:rPr>
          <w:rFonts w:ascii="Times New Roman" w:hAnsi="Times New Roman" w:cs="Times New Roman"/>
        </w:rPr>
        <w:lastRenderedPageBreak/>
        <w:t>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35" w:name="_Toc504140789"/>
      <w:bookmarkStart w:id="136" w:name="_Toc518653279"/>
      <w:bookmarkEnd w:id="134"/>
      <w:r w:rsidRPr="0080728B">
        <w:rPr>
          <w:rFonts w:ascii="Times New Roman" w:hAnsi="Times New Roman" w:cs="Times New Roman"/>
        </w:rPr>
        <w:t>Толкование</w:t>
      </w:r>
      <w:bookmarkEnd w:id="135"/>
      <w:bookmarkEnd w:id="136"/>
    </w:p>
    <w:p w14:paraId="7795DE58" w14:textId="77777777" w:rsidR="00F62AC9" w:rsidRPr="0080728B" w:rsidRDefault="00F62AC9" w:rsidP="0080728B">
      <w:pPr>
        <w:pStyle w:val="RUS11"/>
        <w:widowControl w:val="0"/>
        <w:rPr>
          <w:rFonts w:ascii="Times New Roman" w:hAnsi="Times New Roman" w:cs="Times New Roman"/>
        </w:rPr>
      </w:pPr>
      <w:bookmarkStart w:id="137"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38"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8"/>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9" w:name="_Toc504140790"/>
      <w:bookmarkStart w:id="140" w:name="_Ref513222668"/>
      <w:bookmarkStart w:id="141" w:name="_Toc518653280"/>
      <w:r w:rsidRPr="0080728B">
        <w:rPr>
          <w:rFonts w:ascii="Times New Roman" w:hAnsi="Times New Roman" w:cs="Times New Roman"/>
        </w:rPr>
        <w:t>Уведомления</w:t>
      </w:r>
      <w:bookmarkEnd w:id="137"/>
      <w:bookmarkEnd w:id="139"/>
      <w:bookmarkEnd w:id="140"/>
      <w:bookmarkEnd w:id="141"/>
    </w:p>
    <w:p w14:paraId="4CE0C3E6" w14:textId="77777777" w:rsidR="006D7D13" w:rsidRPr="0080728B" w:rsidRDefault="006D7D13" w:rsidP="0080728B">
      <w:pPr>
        <w:pStyle w:val="RUS11"/>
        <w:widowControl w:val="0"/>
        <w:rPr>
          <w:rFonts w:ascii="Times New Roman" w:hAnsi="Times New Roman" w:cs="Times New Roman"/>
        </w:rPr>
      </w:pPr>
      <w:bookmarkStart w:id="142"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42"/>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43" w:name="_Ref496197109"/>
      <w:r w:rsidRPr="0080728B">
        <w:rPr>
          <w:rFonts w:ascii="Times New Roman" w:hAnsi="Times New Roman" w:cs="Times New Roman"/>
        </w:rPr>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43"/>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44"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44"/>
    </w:p>
    <w:p w14:paraId="36BEA947" w14:textId="0C30FA3B" w:rsidR="00773754" w:rsidRPr="0080728B" w:rsidRDefault="00773754" w:rsidP="0080728B">
      <w:pPr>
        <w:pStyle w:val="RUS11"/>
        <w:widowControl w:val="0"/>
        <w:rPr>
          <w:rFonts w:ascii="Times New Roman" w:hAnsi="Times New Roman" w:cs="Times New Roman"/>
        </w:rPr>
      </w:pPr>
      <w:bookmarkStart w:id="145"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w:t>
      </w:r>
      <w:r w:rsidRPr="0080728B">
        <w:rPr>
          <w:rFonts w:ascii="Times New Roman" w:hAnsi="Times New Roman" w:cs="Times New Roman"/>
        </w:rPr>
        <w:lastRenderedPageBreak/>
        <w:t>позднее 1 (одного) рабочего дня с момента наступления любого из следующих событий:</w:t>
      </w:r>
      <w:bookmarkEnd w:id="145"/>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46" w:name="_Ref500770497"/>
      <w:bookmarkStart w:id="147" w:name="_Toc504140791"/>
      <w:bookmarkStart w:id="148"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6"/>
      </w:r>
      <w:bookmarkEnd w:id="146"/>
      <w:bookmarkEnd w:id="147"/>
      <w:bookmarkEnd w:id="148"/>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w:t>
      </w:r>
      <w:r w:rsidR="004C050F" w:rsidRPr="0080728B">
        <w:rPr>
          <w:rFonts w:ascii="Times New Roman" w:hAnsi="Times New Roman" w:cs="Times New Roman"/>
        </w:rPr>
        <w:t xml:space="preserve"> </w:t>
      </w:r>
      <w:r w:rsidRPr="0080728B">
        <w:rPr>
          <w:rFonts w:ascii="Times New Roman" w:hAnsi="Times New Roman" w:cs="Times New Roman"/>
        </w:rPr>
        <w:t xml:space="preserve">на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 xml:space="preserve">за </w:t>
      </w:r>
      <w:r w:rsidRPr="0080728B">
        <w:rPr>
          <w:rFonts w:ascii="Times New Roman" w:hAnsi="Times New Roman" w:cs="Times New Roman"/>
        </w:rPr>
        <w:lastRenderedPageBreak/>
        <w:t>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4DFC4E3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728B" w:rsidRPr="0080728B">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7777777" w:rsidR="00606AF8" w:rsidRPr="0080728B" w:rsidRDefault="00606AF8" w:rsidP="0080728B">
      <w:pPr>
        <w:pStyle w:val="RUS1"/>
        <w:widowControl w:val="0"/>
        <w:spacing w:before="0"/>
        <w:rPr>
          <w:rFonts w:ascii="Times New Roman" w:hAnsi="Times New Roman" w:cs="Times New Roman"/>
        </w:rPr>
      </w:pPr>
      <w:bookmarkStart w:id="149" w:name="_Ref500768055"/>
      <w:bookmarkStart w:id="150" w:name="_Toc504140792"/>
      <w:bookmarkStart w:id="151" w:name="_Toc518653282"/>
      <w:r w:rsidRPr="0080728B">
        <w:rPr>
          <w:rFonts w:ascii="Times New Roman" w:hAnsi="Times New Roman" w:cs="Times New Roman"/>
        </w:rPr>
        <w:t>Авторский надзор</w:t>
      </w:r>
      <w:r w:rsidRPr="0080728B">
        <w:rPr>
          <w:rStyle w:val="aa"/>
          <w:rFonts w:ascii="Times New Roman" w:hAnsi="Times New Roman" w:cs="Times New Roman"/>
          <w:color w:val="C00000"/>
        </w:rPr>
        <w:footnoteReference w:id="7"/>
      </w:r>
      <w:bookmarkEnd w:id="149"/>
      <w:bookmarkEnd w:id="150"/>
      <w:bookmarkEnd w:id="151"/>
    </w:p>
    <w:p w14:paraId="023CC654" w14:textId="30D5304A" w:rsidR="00CA6CF8" w:rsidRPr="0080728B" w:rsidRDefault="00606AF8" w:rsidP="0080728B">
      <w:pPr>
        <w:pStyle w:val="RUS11"/>
        <w:widowControl w:val="0"/>
        <w:rPr>
          <w:rFonts w:ascii="Times New Roman" w:hAnsi="Times New Roman" w:cs="Times New Roman"/>
        </w:rPr>
      </w:pPr>
      <w:bookmarkStart w:id="152"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Pr="0080728B">
        <w:rPr>
          <w:rFonts w:ascii="Times New Roman" w:hAnsi="Times New Roman" w:cs="Times New Roman"/>
          <w:vertAlign w:val="superscript"/>
        </w:rPr>
        <w:footnoteReference w:id="8"/>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54" w:name="_Toc504140793"/>
      <w:bookmarkEnd w:id="152"/>
    </w:p>
    <w:p w14:paraId="5E1796E5" w14:textId="70913A50" w:rsidR="006D7D13" w:rsidRPr="0080728B" w:rsidRDefault="00D571C7" w:rsidP="0080728B">
      <w:pPr>
        <w:pStyle w:val="RUS1"/>
        <w:widowControl w:val="0"/>
        <w:spacing w:before="0"/>
        <w:rPr>
          <w:rFonts w:ascii="Times New Roman" w:hAnsi="Times New Roman" w:cs="Times New Roman"/>
        </w:rPr>
      </w:pPr>
      <w:bookmarkStart w:id="155" w:name="_Toc518653283"/>
      <w:r w:rsidRPr="0080728B">
        <w:rPr>
          <w:rFonts w:ascii="Times New Roman" w:hAnsi="Times New Roman" w:cs="Times New Roman"/>
        </w:rPr>
        <w:t>Заключительные положения</w:t>
      </w:r>
      <w:bookmarkEnd w:id="154"/>
      <w:bookmarkEnd w:id="155"/>
    </w:p>
    <w:p w14:paraId="4A04AA01" w14:textId="527F723F"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80728B">
        <w:rPr>
          <w:rFonts w:ascii="Times New Roman" w:hAnsi="Times New Roman" w:cs="Times New Roman"/>
        </w:rPr>
        <w:t xml:space="preserve">и предоставления Заказчику от Подрядчика </w:t>
      </w:r>
      <w:r w:rsidR="00905688" w:rsidRPr="0080728B">
        <w:rPr>
          <w:rFonts w:ascii="Times New Roman" w:hAnsi="Times New Roman" w:cs="Times New Roman"/>
        </w:rPr>
        <w:t>Б</w:t>
      </w:r>
      <w:r w:rsidR="007D2A4C" w:rsidRPr="0080728B">
        <w:rPr>
          <w:rFonts w:ascii="Times New Roman" w:hAnsi="Times New Roman" w:cs="Times New Roman"/>
        </w:rPr>
        <w:t xml:space="preserve">анковских </w:t>
      </w:r>
      <w:r w:rsidR="00807901" w:rsidRPr="0080728B">
        <w:rPr>
          <w:rFonts w:ascii="Times New Roman" w:hAnsi="Times New Roman" w:cs="Times New Roman"/>
        </w:rPr>
        <w:t xml:space="preserve">гарантий в соответствии с </w:t>
      </w:r>
      <w:r w:rsidR="00EB7831" w:rsidRPr="0080728B">
        <w:rPr>
          <w:rFonts w:ascii="Times New Roman" w:hAnsi="Times New Roman" w:cs="Times New Roman"/>
        </w:rPr>
        <w:t>под</w:t>
      </w:r>
      <w:r w:rsidR="00807901"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_Ref496635389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w:t>
      </w:r>
      <w:r w:rsidR="00907D5D" w:rsidRPr="0080728B">
        <w:rPr>
          <w:rFonts w:ascii="Times New Roman" w:hAnsi="Times New Roman" w:cs="Times New Roman"/>
        </w:rPr>
        <w:fldChar w:fldCharType="end"/>
      </w:r>
      <w:r w:rsidR="00111FD9" w:rsidRPr="0080728B">
        <w:rPr>
          <w:rFonts w:ascii="Times New Roman" w:hAnsi="Times New Roman" w:cs="Times New Roman"/>
        </w:rPr>
        <w:t xml:space="preserve"> </w:t>
      </w:r>
      <w:r w:rsidRPr="0080728B">
        <w:rPr>
          <w:rFonts w:ascii="Times New Roman" w:hAnsi="Times New Roman" w:cs="Times New Roman"/>
        </w:rPr>
        <w:t>Договора.</w:t>
      </w:r>
      <w:r w:rsidR="009464A9" w:rsidRPr="0080728B">
        <w:rPr>
          <w:rFonts w:ascii="Times New Roman" w:hAnsi="Times New Roman" w:cs="Times New Roman"/>
        </w:rPr>
        <w:t xml:space="preserve"> </w:t>
      </w:r>
      <w:r w:rsidRPr="0080728B">
        <w:rPr>
          <w:rFonts w:ascii="Times New Roman" w:hAnsi="Times New Roman" w:cs="Times New Roman"/>
        </w:rPr>
        <w:t>Предоставление указа</w:t>
      </w:r>
      <w:r w:rsidR="007D2A4C" w:rsidRPr="0080728B">
        <w:rPr>
          <w:rFonts w:ascii="Times New Roman" w:hAnsi="Times New Roman" w:cs="Times New Roman"/>
        </w:rPr>
        <w:t>нных гарантий</w:t>
      </w:r>
      <w:r w:rsidRPr="0080728B">
        <w:rPr>
          <w:rFonts w:ascii="Times New Roman" w:hAnsi="Times New Roman" w:cs="Times New Roman"/>
        </w:rPr>
        <w:t xml:space="preserve"> является первым</w:t>
      </w:r>
      <w:r w:rsidR="00807901" w:rsidRPr="0080728B">
        <w:rPr>
          <w:rFonts w:ascii="Times New Roman" w:hAnsi="Times New Roman" w:cs="Times New Roman"/>
        </w:rPr>
        <w:t xml:space="preserve"> юридически значимым действием</w:t>
      </w:r>
      <w:r w:rsidR="0046052B" w:rsidRPr="0080728B">
        <w:rPr>
          <w:rFonts w:ascii="Times New Roman" w:hAnsi="Times New Roman" w:cs="Times New Roman"/>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56"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56"/>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 xml:space="preserve">В случае приостановки выполнения </w:t>
      </w:r>
      <w:r w:rsidR="00532DE3" w:rsidRPr="0080728B">
        <w:rPr>
          <w:rFonts w:ascii="Times New Roman" w:hAnsi="Times New Roman" w:cs="Times New Roman"/>
        </w:rPr>
        <w:lastRenderedPageBreak/>
        <w:t>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57" w:name="_Toc504140794"/>
      <w:bookmarkStart w:id="158" w:name="_Toc518653284"/>
      <w:r w:rsidRPr="0080728B">
        <w:rPr>
          <w:rFonts w:ascii="Times New Roman" w:hAnsi="Times New Roman" w:cs="Times New Roman"/>
        </w:rPr>
        <w:t>Перечень документов, прилагаемых к настоящему Договору</w:t>
      </w:r>
      <w:bookmarkEnd w:id="157"/>
      <w:bookmarkEnd w:id="158"/>
    </w:p>
    <w:p w14:paraId="210CAE04" w14:textId="0CCBE53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6D454ACC" w14:textId="5BAA702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7B70DC27"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20F4EC46"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531049F2" w14:textId="2F7DF5D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1B97AA4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75251CC" w14:textId="550B00B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RefSCH8_1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0B18610F" w14:textId="4FAF3AE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RefSCH9_1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F9EA3C9" w14:textId="766DCA5E"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RefSCH10_1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Fonts w:ascii="Times New Roman" w:hAnsi="Times New Roman" w:cs="Times New Roman"/>
          <w:b/>
          <w:sz w:val="22"/>
          <w:szCs w:val="22"/>
        </w:rPr>
        <w:t>Форма Банковской гарантии на надлежащее исполнение обязательств</w:t>
      </w:r>
      <w:r w:rsidR="005A3588" w:rsidRPr="0080728B">
        <w:rPr>
          <w:rFonts w:ascii="Times New Roman" w:hAnsi="Times New Roman" w:cs="Times New Roman"/>
          <w:b/>
          <w:sz w:val="22"/>
          <w:szCs w:val="22"/>
        </w:rPr>
        <w:br/>
        <w:t>в Гарантийный период</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17FCE8A" w14:textId="7F5F461B"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RefSCH11_1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895CECE" w14:textId="334CD39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RefSCH12_1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7301A72" w14:textId="22A22066" w:rsidR="00A4055E" w:rsidRPr="0080728B" w:rsidRDefault="00465B1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A4055E" w:rsidRPr="0080728B">
        <w:rPr>
          <w:rFonts w:ascii="Times New Roman" w:hAnsi="Times New Roman" w:cs="Times New Roman"/>
          <w:sz w:val="22"/>
          <w:szCs w:val="22"/>
        </w:rPr>
        <w:t xml:space="preserve">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RefSCH12_No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12</w:t>
      </w:r>
      <w:r w:rsidR="00A4055E" w:rsidRPr="0080728B">
        <w:rPr>
          <w:rFonts w:ascii="Times New Roman" w:hAnsi="Times New Roman" w:cs="Times New Roman"/>
          <w:sz w:val="22"/>
          <w:szCs w:val="22"/>
        </w:rPr>
        <w:fldChar w:fldCharType="end"/>
      </w:r>
      <w:r w:rsidR="00A4055E"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RefSCH13_1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Календарный график выполнения работ</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0CBAEF5" w14:textId="73D726A7"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w:t>
      </w:r>
      <w:r w:rsidR="005A3588">
        <w:rPr>
          <w:rFonts w:ascii="Times New Roman" w:eastAsia="Times New Roman" w:hAnsi="Times New Roman" w:cs="Times New Roman"/>
          <w:b/>
          <w:sz w:val="22"/>
          <w:szCs w:val="22"/>
          <w:highlight w:val="cyan"/>
        </w:rPr>
        <w:t xml:space="preserve">рования и </w:t>
      </w:r>
      <w:r w:rsidR="005A3588">
        <w:rPr>
          <w:rFonts w:ascii="Times New Roman" w:eastAsia="Times New Roman" w:hAnsi="Times New Roman" w:cs="Times New Roman"/>
          <w:b/>
          <w:sz w:val="22"/>
          <w:szCs w:val="22"/>
          <w:highlight w:val="cyan"/>
        </w:rPr>
        <w:lastRenderedPageBreak/>
        <w:t>подготовки отчетности</w:t>
      </w:r>
      <w:r w:rsidR="005A3588" w:rsidRPr="004A2C61">
        <w:rPr>
          <w:rFonts w:ascii="Times New Roman" w:eastAsia="Times New Roman" w:hAnsi="Times New Roman" w:cs="Times New Roman"/>
          <w:b/>
          <w:sz w:val="22"/>
          <w:szCs w:val="22"/>
          <w:highlight w:val="cyan"/>
        </w:rPr>
        <w:t>.</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59" w:name="_Toc504140795"/>
      <w:bookmarkStart w:id="160"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59"/>
      <w:bookmarkEnd w:id="160"/>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61" w:name="RefSCH1"/>
      <w:bookmarkStart w:id="162" w:name="_Toc504140796"/>
      <w:bookmarkStart w:id="163" w:name="_Ref512704955"/>
      <w:bookmarkStart w:id="164" w:name="_Ref512705020"/>
      <w:bookmarkStart w:id="165" w:name="_Ref512705070"/>
      <w:bookmarkStart w:id="166" w:name="_Ref512705119"/>
      <w:bookmarkStart w:id="167" w:name="_Ref512705193"/>
      <w:bookmarkStart w:id="168" w:name="_Ref512705586"/>
      <w:bookmarkStart w:id="169" w:name="_Ref512705670"/>
      <w:bookmarkStart w:id="170" w:name="_Ref512705698"/>
      <w:bookmarkStart w:id="171" w:name="_Ref512706560"/>
      <w:bookmarkStart w:id="172" w:name="_Ref513218947"/>
      <w:bookmarkStart w:id="173" w:name="_Ref513482018"/>
      <w:bookmarkStart w:id="174"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75"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61"/>
      <w:bookmarkEnd w:id="175"/>
      <w:r w:rsidR="00AF751E" w:rsidRPr="0080728B">
        <w:rPr>
          <w:rFonts w:ascii="Times New Roman" w:eastAsiaTheme="minorEastAsia" w:hAnsi="Times New Roman" w:cs="Times New Roman"/>
          <w:b/>
          <w:color w:val="auto"/>
          <w:sz w:val="22"/>
          <w:szCs w:val="22"/>
        </w:rPr>
        <w:br/>
      </w:r>
      <w:bookmarkStart w:id="176" w:name="RefSCH1_1"/>
      <w:bookmarkStart w:id="177" w:name="_Hlt500768818"/>
      <w:r w:rsidR="00AF4186" w:rsidRPr="0080728B">
        <w:rPr>
          <w:rFonts w:ascii="Times New Roman" w:hAnsi="Times New Roman" w:cs="Times New Roman"/>
          <w:b/>
          <w:color w:val="auto"/>
          <w:sz w:val="22"/>
          <w:szCs w:val="22"/>
        </w:rPr>
        <w:t>Задание на проектирование</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6"/>
    </w:p>
    <w:bookmarkEnd w:id="177"/>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8" w:name="RefSCH2"/>
      <w:bookmarkStart w:id="179" w:name="_Toc504140797"/>
      <w:bookmarkStart w:id="180" w:name="_Ref512704879"/>
      <w:bookmarkStart w:id="181"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82"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78"/>
      <w:bookmarkEnd w:id="182"/>
      <w:r w:rsidR="00C620F1" w:rsidRPr="0080728B">
        <w:rPr>
          <w:rFonts w:ascii="Times New Roman" w:eastAsiaTheme="minorEastAsia" w:hAnsi="Times New Roman" w:cs="Times New Roman"/>
          <w:b/>
          <w:i/>
          <w:color w:val="auto"/>
          <w:sz w:val="22"/>
          <w:szCs w:val="22"/>
        </w:rPr>
        <w:br/>
      </w:r>
      <w:bookmarkStart w:id="183"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79"/>
      <w:bookmarkEnd w:id="180"/>
      <w:bookmarkEnd w:id="181"/>
      <w:bookmarkEnd w:id="183"/>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84" w:name="_Toc498350895"/>
      <w:bookmarkStart w:id="185" w:name="_Toc498352981"/>
      <w:bookmarkStart w:id="186"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4"/>
      <w:bookmarkEnd w:id="185"/>
      <w:bookmarkEnd w:id="186"/>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7" w:name="RefSCH3"/>
      <w:bookmarkStart w:id="188" w:name="_Toc504140798"/>
      <w:bookmarkStart w:id="189"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90"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87"/>
      <w:bookmarkEnd w:id="190"/>
      <w:r w:rsidR="0011403A" w:rsidRPr="0080728B">
        <w:rPr>
          <w:rFonts w:ascii="Times New Roman" w:eastAsiaTheme="minorEastAsia" w:hAnsi="Times New Roman" w:cs="Times New Roman"/>
          <w:b/>
          <w:i/>
          <w:color w:val="auto"/>
          <w:sz w:val="22"/>
          <w:szCs w:val="22"/>
        </w:rPr>
        <w:br/>
      </w:r>
      <w:bookmarkStart w:id="191"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92" w:name="_Hlt500758332"/>
      <w:bookmarkEnd w:id="192"/>
      <w:r w:rsidR="003D1A69" w:rsidRPr="0080728B">
        <w:rPr>
          <w:rFonts w:ascii="Times New Roman" w:eastAsiaTheme="minorEastAsia" w:hAnsi="Times New Roman" w:cs="Times New Roman"/>
          <w:b/>
          <w:color w:val="auto"/>
          <w:sz w:val="22"/>
          <w:szCs w:val="22"/>
        </w:rPr>
        <w:t>ых данных</w:t>
      </w:r>
      <w:bookmarkStart w:id="193" w:name="_Hlt500758316"/>
      <w:bookmarkEnd w:id="188"/>
      <w:bookmarkEnd w:id="189"/>
      <w:bookmarkEnd w:id="191"/>
      <w:bookmarkEnd w:id="193"/>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94" w:name="_Toc498350897"/>
      <w:bookmarkStart w:id="195"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94"/>
      <w:bookmarkEnd w:id="19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6" w:name="RefSCH4"/>
      <w:bookmarkStart w:id="197" w:name="_Toc504140799"/>
      <w:bookmarkStart w:id="198" w:name="_Ref512705743"/>
      <w:bookmarkStart w:id="199" w:name="_Ref513481459"/>
      <w:bookmarkStart w:id="200"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201"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96"/>
      <w:bookmarkEnd w:id="201"/>
      <w:r w:rsidR="0011403A" w:rsidRPr="0080728B">
        <w:rPr>
          <w:rFonts w:ascii="Times New Roman" w:eastAsiaTheme="minorEastAsia" w:hAnsi="Times New Roman" w:cs="Times New Roman"/>
          <w:b/>
          <w:i/>
          <w:color w:val="auto"/>
          <w:sz w:val="22"/>
          <w:szCs w:val="22"/>
        </w:rPr>
        <w:br/>
      </w:r>
      <w:bookmarkStart w:id="202"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97"/>
      <w:bookmarkEnd w:id="198"/>
      <w:bookmarkEnd w:id="199"/>
      <w:bookmarkEnd w:id="200"/>
      <w:bookmarkEnd w:id="202"/>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203" w:name="_Hlt500758160"/>
      <w:bookmarkEnd w:id="203"/>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204" w:name="_Hlt500758357"/>
            <w:bookmarkEnd w:id="204"/>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05" w:name="RefSCH5"/>
      <w:bookmarkStart w:id="206" w:name="_Toc504140800"/>
      <w:bookmarkStart w:id="207" w:name="_Ref513218818"/>
      <w:bookmarkStart w:id="208"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209"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205"/>
      <w:bookmarkEnd w:id="209"/>
      <w:r w:rsidR="0011403A" w:rsidRPr="0080728B">
        <w:rPr>
          <w:rFonts w:ascii="Times New Roman" w:eastAsiaTheme="minorEastAsia" w:hAnsi="Times New Roman" w:cs="Times New Roman"/>
          <w:b/>
          <w:i/>
          <w:color w:val="auto"/>
          <w:sz w:val="22"/>
          <w:szCs w:val="22"/>
        </w:rPr>
        <w:br/>
      </w:r>
      <w:bookmarkStart w:id="210" w:name="RefSCH5_1"/>
      <w:r w:rsidR="00C812C7" w:rsidRPr="0080728B">
        <w:rPr>
          <w:rFonts w:ascii="Times New Roman" w:eastAsiaTheme="minorEastAsia" w:hAnsi="Times New Roman" w:cs="Times New Roman"/>
          <w:b/>
          <w:color w:val="auto"/>
          <w:sz w:val="22"/>
          <w:szCs w:val="22"/>
        </w:rPr>
        <w:t>Авторский надзор</w:t>
      </w:r>
      <w:bookmarkStart w:id="211" w:name="_Hlt500758481"/>
      <w:bookmarkEnd w:id="206"/>
      <w:bookmarkEnd w:id="207"/>
      <w:bookmarkEnd w:id="208"/>
      <w:bookmarkEnd w:id="210"/>
      <w:bookmarkEnd w:id="211"/>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5C15B87B"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5216EA7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12" w:name="RefSCH6"/>
      <w:bookmarkStart w:id="213" w:name="_Toc504140801"/>
      <w:bookmarkStart w:id="214" w:name="_Ref513135089"/>
      <w:bookmarkStart w:id="215" w:name="_Ref513135321"/>
      <w:bookmarkStart w:id="216"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17"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12"/>
      <w:bookmarkEnd w:id="217"/>
      <w:r w:rsidR="0011403A" w:rsidRPr="0080728B">
        <w:rPr>
          <w:rFonts w:ascii="Times New Roman" w:eastAsiaTheme="minorEastAsia" w:hAnsi="Times New Roman" w:cs="Times New Roman"/>
          <w:b/>
          <w:i/>
          <w:color w:val="auto"/>
          <w:sz w:val="22"/>
          <w:szCs w:val="22"/>
        </w:rPr>
        <w:br/>
      </w:r>
      <w:bookmarkStart w:id="218" w:name="RefSCH6_1"/>
      <w:r w:rsidR="0011403A" w:rsidRPr="0080728B">
        <w:rPr>
          <w:rFonts w:ascii="Times New Roman" w:eastAsiaTheme="minorEastAsia" w:hAnsi="Times New Roman" w:cs="Times New Roman"/>
          <w:b/>
          <w:color w:val="auto"/>
          <w:sz w:val="22"/>
          <w:szCs w:val="22"/>
        </w:rPr>
        <w:t>Гарантии и заверения</w:t>
      </w:r>
      <w:bookmarkEnd w:id="213"/>
      <w:bookmarkEnd w:id="214"/>
      <w:bookmarkEnd w:id="215"/>
      <w:bookmarkEnd w:id="216"/>
      <w:bookmarkEnd w:id="218"/>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 xml:space="preserve"> 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375F26D"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AE46A9" w:rsidRPr="00CF4C3E">
          <w:rPr>
            <w:rStyle w:val="ad"/>
            <w:rFonts w:ascii="Times New Roman" w:hAnsi="Times New Roman" w:cs="Times New Roman"/>
            <w:sz w:val="22"/>
            <w:szCs w:val="22"/>
          </w:rPr>
          <w:t>http</w:t>
        </w:r>
        <w:r w:rsidR="00AE46A9" w:rsidRPr="00CF4C3E">
          <w:rPr>
            <w:rStyle w:val="ad"/>
            <w:rFonts w:ascii="Times New Roman" w:hAnsi="Times New Roman" w:cs="Times New Roman"/>
            <w:sz w:val="22"/>
            <w:szCs w:val="22"/>
            <w:lang w:val="en-US"/>
          </w:rPr>
          <w:t>s</w:t>
        </w:r>
        <w:r w:rsidR="00AE46A9" w:rsidRPr="00CF4C3E">
          <w:rPr>
            <w:rStyle w:val="ad"/>
            <w:rFonts w:ascii="Times New Roman" w:hAnsi="Times New Roman" w:cs="Times New Roman"/>
            <w:sz w:val="22"/>
            <w:szCs w:val="22"/>
          </w:rPr>
          <w:t>://www.irkutskenergo.ru/qa/6458.html</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19" w:name="RefSCH7"/>
      <w:bookmarkStart w:id="220" w:name="_Toc504140802"/>
      <w:bookmarkStart w:id="221" w:name="_Ref513221922"/>
      <w:bookmarkStart w:id="222" w:name="_Ref513221966"/>
      <w:bookmarkStart w:id="223" w:name="_Ref513223794"/>
      <w:bookmarkStart w:id="224" w:name="_Ref513223971"/>
      <w:bookmarkStart w:id="225" w:name="_Ref513481846"/>
      <w:bookmarkStart w:id="226" w:name="_Ref513481950"/>
      <w:bookmarkStart w:id="227" w:name="_Ref513482739"/>
      <w:bookmarkStart w:id="228" w:name="_Ref513482749"/>
      <w:bookmarkStart w:id="229" w:name="_Toc518653292"/>
      <w:r w:rsidRPr="0080728B">
        <w:rPr>
          <w:rFonts w:ascii="Times New Roman" w:hAnsi="Times New Roman" w:cs="Times New Roman"/>
          <w:b/>
          <w:i/>
          <w:color w:val="auto"/>
          <w:sz w:val="22"/>
          <w:szCs w:val="22"/>
        </w:rPr>
        <w:lastRenderedPageBreak/>
        <w:t xml:space="preserve">Приложение </w:t>
      </w:r>
      <w:bookmarkStart w:id="230"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19"/>
      <w:bookmarkEnd w:id="230"/>
      <w:r w:rsidR="0011403A" w:rsidRPr="0080728B">
        <w:rPr>
          <w:rFonts w:ascii="Times New Roman" w:hAnsi="Times New Roman" w:cs="Times New Roman"/>
          <w:b/>
          <w:color w:val="auto"/>
          <w:sz w:val="22"/>
          <w:szCs w:val="22"/>
        </w:rPr>
        <w:br/>
      </w:r>
      <w:bookmarkEnd w:id="220"/>
      <w:bookmarkEnd w:id="221"/>
      <w:bookmarkEnd w:id="222"/>
      <w:bookmarkEnd w:id="223"/>
      <w:bookmarkEnd w:id="224"/>
      <w:bookmarkEnd w:id="225"/>
      <w:bookmarkEnd w:id="226"/>
      <w:bookmarkEnd w:id="227"/>
      <w:bookmarkEnd w:id="228"/>
      <w:bookmarkEnd w:id="229"/>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31"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31"/>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r w:rsidRPr="0080728B">
        <w:rPr>
          <w:rFonts w:ascii="Times New Roman" w:hAnsi="Times New Roman" w:cs="Times New Roman"/>
          <w:sz w:val="22"/>
          <w:szCs w:val="22"/>
        </w:rPr>
        <w:t>м.п.</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32" w:name="RefSCH8"/>
      <w:bookmarkStart w:id="233" w:name="_Toc504140804"/>
      <w:bookmarkStart w:id="234" w:name="_Ref513219871"/>
      <w:bookmarkStart w:id="235" w:name="_Ref513220116"/>
      <w:bookmarkStart w:id="236" w:name="_Ref513220194"/>
      <w:bookmarkStart w:id="237" w:name="_Toc518653293"/>
      <w:r w:rsidRPr="0080728B">
        <w:rPr>
          <w:rStyle w:val="10"/>
          <w:rFonts w:ascii="Times New Roman" w:hAnsi="Times New Roman" w:cs="Times New Roman"/>
          <w:b/>
          <w:i/>
          <w:color w:val="auto"/>
          <w:sz w:val="22"/>
          <w:szCs w:val="22"/>
        </w:rPr>
        <w:lastRenderedPageBreak/>
        <w:t xml:space="preserve">Приложение </w:t>
      </w:r>
      <w:bookmarkStart w:id="238"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32"/>
      <w:bookmarkEnd w:id="238"/>
      <w:r w:rsidR="0011403A" w:rsidRPr="0080728B">
        <w:rPr>
          <w:rStyle w:val="10"/>
          <w:rFonts w:ascii="Times New Roman" w:hAnsi="Times New Roman" w:cs="Times New Roman"/>
          <w:b/>
          <w:color w:val="auto"/>
          <w:sz w:val="22"/>
          <w:szCs w:val="22"/>
        </w:rPr>
        <w:br/>
      </w:r>
      <w:bookmarkEnd w:id="233"/>
      <w:bookmarkEnd w:id="234"/>
      <w:bookmarkEnd w:id="235"/>
      <w:bookmarkEnd w:id="236"/>
      <w:bookmarkEnd w:id="237"/>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39"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39"/>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40" w:name="RefSCH9"/>
      <w:bookmarkStart w:id="241" w:name="_Toc504140805"/>
      <w:bookmarkStart w:id="242" w:name="_Toc518653294"/>
      <w:r w:rsidRPr="0080728B">
        <w:rPr>
          <w:rStyle w:val="10"/>
          <w:rFonts w:ascii="Times New Roman" w:hAnsi="Times New Roman" w:cs="Times New Roman"/>
          <w:b/>
          <w:i/>
          <w:color w:val="auto"/>
          <w:sz w:val="22"/>
          <w:szCs w:val="22"/>
        </w:rPr>
        <w:lastRenderedPageBreak/>
        <w:t xml:space="preserve">Приложение </w:t>
      </w:r>
      <w:bookmarkStart w:id="243" w:name="RefSCH9_No"/>
      <w:r w:rsidR="003D1A69" w:rsidRPr="0080728B">
        <w:rPr>
          <w:rStyle w:val="10"/>
          <w:rFonts w:ascii="Times New Roman" w:hAnsi="Times New Roman" w:cs="Times New Roman"/>
          <w:b/>
          <w:i/>
          <w:color w:val="auto"/>
          <w:sz w:val="22"/>
          <w:szCs w:val="22"/>
        </w:rPr>
        <w:t>№ </w:t>
      </w:r>
      <w:bookmarkEnd w:id="240"/>
      <w:r w:rsidR="000350AE" w:rsidRPr="0080728B">
        <w:rPr>
          <w:rStyle w:val="10"/>
          <w:rFonts w:ascii="Times New Roman" w:hAnsi="Times New Roman" w:cs="Times New Roman"/>
          <w:b/>
          <w:i/>
          <w:color w:val="auto"/>
          <w:sz w:val="22"/>
          <w:szCs w:val="22"/>
        </w:rPr>
        <w:t>9</w:t>
      </w:r>
      <w:bookmarkEnd w:id="243"/>
      <w:r w:rsidR="0011403A" w:rsidRPr="0080728B">
        <w:rPr>
          <w:rStyle w:val="10"/>
          <w:rFonts w:ascii="Times New Roman" w:hAnsi="Times New Roman" w:cs="Times New Roman"/>
          <w:b/>
          <w:i/>
          <w:color w:val="auto"/>
          <w:sz w:val="22"/>
          <w:szCs w:val="22"/>
        </w:rPr>
        <w:br/>
      </w:r>
      <w:bookmarkEnd w:id="241"/>
      <w:bookmarkEnd w:id="242"/>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44"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45" w:name="_Hlt500769595"/>
      <w:bookmarkEnd w:id="245"/>
      <w:r w:rsidRPr="0080728B">
        <w:rPr>
          <w:rFonts w:ascii="Times New Roman" w:hAnsi="Times New Roman" w:cs="Times New Roman"/>
          <w:b/>
          <w:color w:val="auto"/>
          <w:sz w:val="22"/>
          <w:szCs w:val="22"/>
        </w:rPr>
        <w:br/>
        <w:t>в Гарантийный период</w:t>
      </w:r>
      <w:bookmarkEnd w:id="244"/>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а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46" w:name="RefSCH10"/>
      <w:bookmarkStart w:id="247" w:name="_Toc504140806"/>
      <w:bookmarkStart w:id="248" w:name="_Toc518653295"/>
      <w:r w:rsidRPr="0080728B">
        <w:rPr>
          <w:rFonts w:ascii="Times New Roman" w:hAnsi="Times New Roman" w:cs="Times New Roman"/>
          <w:b/>
          <w:i/>
          <w:sz w:val="22"/>
          <w:szCs w:val="22"/>
        </w:rPr>
        <w:lastRenderedPageBreak/>
        <w:t xml:space="preserve">Приложение </w:t>
      </w:r>
      <w:bookmarkStart w:id="249"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49"/>
      <w:r w:rsidR="0011403A" w:rsidRPr="0080728B">
        <w:rPr>
          <w:rFonts w:ascii="Times New Roman" w:hAnsi="Times New Roman" w:cs="Times New Roman"/>
          <w:b/>
          <w:i/>
          <w:sz w:val="22"/>
          <w:szCs w:val="22"/>
        </w:rPr>
        <w:br/>
      </w:r>
      <w:bookmarkEnd w:id="246"/>
      <w:bookmarkEnd w:id="247"/>
      <w:bookmarkEnd w:id="248"/>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3588">
        <w:rPr>
          <w:rFonts w:ascii="Times New Roman" w:eastAsia="Times New Roman" w:hAnsi="Times New Roman" w:cs="Times New Roman"/>
          <w:b/>
          <w:i/>
          <w:color w:val="FF0000"/>
          <w:sz w:val="22"/>
          <w:szCs w:val="22"/>
        </w:rPr>
        <w:t xml:space="preserve"> </w:t>
      </w:r>
      <w:hyperlink r:id="rId19"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color w:val="C00000"/>
          <w:sz w:val="22"/>
          <w:szCs w:val="22"/>
          <w:vertAlign w:val="superscript"/>
        </w:rPr>
        <w:footnoteReference w:id="9"/>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DD97DB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BB9555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Заказчик оставляет за собой право проводить независимые аудиты и контрольные </w:t>
      </w:r>
      <w:r w:rsidRPr="005A3588">
        <w:rPr>
          <w:rFonts w:ascii="Times New Roman" w:eastAsia="Times New Roman" w:hAnsi="Times New Roman" w:cs="Times New Roman"/>
          <w:sz w:val="22"/>
          <w:szCs w:val="22"/>
        </w:rPr>
        <w:lastRenderedPageBreak/>
        <w:t>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w:t>
      </w:r>
      <w:r w:rsidRPr="005A3588">
        <w:rPr>
          <w:rFonts w:ascii="Times New Roman" w:eastAsia="Times New Roman" w:hAnsi="Times New Roman" w:cs="Times New Roman"/>
          <w:sz w:val="22"/>
          <w:szCs w:val="22"/>
        </w:rPr>
        <w:lastRenderedPageBreak/>
        <w:t>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50"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0"/>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1" w:name="_Ref499613233"/>
          </w:p>
        </w:tc>
        <w:bookmarkEnd w:id="251"/>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w:t>
            </w:r>
            <w:r w:rsidRPr="00363750">
              <w:rPr>
                <w:rFonts w:ascii="Times New Roman" w:eastAsia="Times New Roman" w:hAnsi="Times New Roman" w:cs="Times New Roman"/>
                <w:sz w:val="16"/>
                <w:szCs w:val="16"/>
              </w:rPr>
              <w:lastRenderedPageBreak/>
              <w:t xml:space="preserve">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2" w:name="_Ref496878534"/>
          </w:p>
        </w:tc>
        <w:bookmarkEnd w:id="252"/>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3" w:name="_Ref499613281"/>
          </w:p>
        </w:tc>
        <w:bookmarkEnd w:id="253"/>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26997E07"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54" w:name="_Ref499613849"/>
    </w:p>
    <w:bookmarkEnd w:id="254"/>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5" w:name="_Ref499613827"/>
          </w:p>
        </w:tc>
        <w:bookmarkEnd w:id="255"/>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6" w:name="_Ref496877736"/>
          </w:p>
        </w:tc>
        <w:bookmarkEnd w:id="256"/>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7" w:name="_Ref496878826"/>
          </w:p>
        </w:tc>
        <w:bookmarkEnd w:id="257"/>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8" w:name="_Ref496879343"/>
          </w:p>
        </w:tc>
        <w:bookmarkEnd w:id="258"/>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9" w:name="_Ref499613830"/>
          </w:p>
        </w:tc>
        <w:bookmarkEnd w:id="259"/>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Pr="00957AB4">
          <w:rPr>
            <w:rFonts w:ascii="Times New Roman" w:eastAsia="Times New Roman" w:hAnsi="Times New Roman" w:cs="Times New Roman"/>
            <w:b/>
            <w:i/>
            <w:color w:val="0000FF"/>
            <w:sz w:val="22"/>
            <w:szCs w:val="22"/>
            <w:u w:val="single"/>
            <w:lang w:eastAsia="en-US"/>
          </w:rPr>
          <w:t>http</w:t>
        </w:r>
        <w:r w:rsidRPr="00957AB4">
          <w:rPr>
            <w:rFonts w:ascii="Times New Roman" w:eastAsia="Times New Roman" w:hAnsi="Times New Roman" w:cs="Times New Roman"/>
            <w:b/>
            <w:i/>
            <w:color w:val="0000FF"/>
            <w:sz w:val="22"/>
            <w:szCs w:val="22"/>
            <w:u w:val="single"/>
            <w:lang w:val="en-US" w:eastAsia="en-US"/>
          </w:rPr>
          <w:t>s</w:t>
        </w:r>
        <w:r w:rsidRPr="00957AB4">
          <w:rPr>
            <w:rFonts w:ascii="Times New Roman" w:eastAsia="Times New Roman" w:hAnsi="Times New Roman" w:cs="Times New Roman"/>
            <w:b/>
            <w:i/>
            <w:color w:val="0000FF"/>
            <w:sz w:val="22"/>
            <w:szCs w:val="22"/>
            <w:u w:val="single"/>
            <w:lang w:eastAsia="en-US"/>
          </w:rPr>
          <w:t>://www.irkutskenergo.ru/qa/6458.html</w:t>
        </w:r>
      </w:hyperlink>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421F9D6C"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пунктом 24.4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41703F">
          <w:rPr>
            <w:rFonts w:ascii="Times New Roman" w:eastAsia="Times New Roman" w:hAnsi="Times New Roman" w:cs="Times New Roman"/>
            <w:color w:val="0000FF"/>
            <w:sz w:val="22"/>
            <w:szCs w:val="22"/>
            <w:u w:val="single"/>
            <w:lang w:eastAsia="en-US"/>
          </w:rPr>
          <w:t>http</w:t>
        </w:r>
        <w:r w:rsidRPr="0041703F">
          <w:rPr>
            <w:rFonts w:ascii="Times New Roman" w:eastAsia="Times New Roman" w:hAnsi="Times New Roman" w:cs="Times New Roman"/>
            <w:color w:val="0000FF"/>
            <w:sz w:val="22"/>
            <w:szCs w:val="22"/>
            <w:u w:val="single"/>
            <w:lang w:val="en-US" w:eastAsia="en-US"/>
          </w:rPr>
          <w:t>s</w:t>
        </w:r>
        <w:r w:rsidRPr="0041703F">
          <w:rPr>
            <w:rFonts w:ascii="Times New Roman" w:eastAsia="Times New Roman" w:hAnsi="Times New Roman" w:cs="Times New Roman"/>
            <w:color w:val="0000FF"/>
            <w:sz w:val="22"/>
            <w:szCs w:val="22"/>
            <w:u w:val="single"/>
            <w:lang w:eastAsia="en-US"/>
          </w:rPr>
          <w:t>://www.irkutskenergo.ru/qa/6458.html</w:t>
        </w:r>
      </w:hyperlink>
      <w:r w:rsidRPr="0041703F">
        <w:rPr>
          <w:rFonts w:ascii="Times New Roman" w:eastAsia="Times New Roman" w:hAnsi="Times New Roman" w:cs="Times New Roman"/>
          <w:color w:val="C00000"/>
          <w:sz w:val="22"/>
          <w:szCs w:val="22"/>
          <w:vertAlign w:val="superscript"/>
        </w:rPr>
        <w:footnoteReference w:id="10"/>
      </w:r>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w:t>
      </w:r>
      <w:r w:rsidRPr="0041703F">
        <w:rPr>
          <w:rFonts w:ascii="Times New Roman" w:eastAsia="Times New Roman" w:hAnsi="Times New Roman" w:cs="Times New Roman"/>
          <w:sz w:val="22"/>
          <w:szCs w:val="22"/>
        </w:rPr>
        <w:lastRenderedPageBreak/>
        <w:t>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23E7E0CB"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Соглашения.</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lastRenderedPageBreak/>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(иях)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60" w:name="RefSCH11"/>
      <w:bookmarkStart w:id="261" w:name="_Toc504140807"/>
      <w:bookmarkStart w:id="262"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63"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60"/>
      <w:bookmarkEnd w:id="263"/>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64" w:name="RefSCH13"/>
      <w:bookmarkStart w:id="265" w:name="_Toc504140809"/>
      <w:bookmarkStart w:id="266" w:name="_Ref512705565"/>
      <w:bookmarkStart w:id="267" w:name="_Ref512705608"/>
      <w:bookmarkStart w:id="268" w:name="_Ref512705721"/>
      <w:bookmarkStart w:id="269" w:name="_Toc518653298"/>
      <w:bookmarkEnd w:id="261"/>
      <w:bookmarkEnd w:id="262"/>
    </w:p>
    <w:bookmarkEnd w:id="264"/>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70" w:name="RefSCH13_1"/>
      <w:r w:rsidRPr="00923739">
        <w:rPr>
          <w:rStyle w:val="10"/>
          <w:rFonts w:ascii="Times New Roman" w:hAnsi="Times New Roman" w:cs="Times New Roman"/>
          <w:b/>
          <w:color w:val="auto"/>
          <w:sz w:val="22"/>
          <w:szCs w:val="22"/>
        </w:rPr>
        <w:t>Календарный график выполнения работ</w:t>
      </w:r>
      <w:bookmarkEnd w:id="265"/>
      <w:bookmarkEnd w:id="266"/>
      <w:bookmarkEnd w:id="267"/>
      <w:bookmarkEnd w:id="268"/>
      <w:bookmarkEnd w:id="269"/>
      <w:bookmarkEnd w:id="270"/>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05D6028E" w14:textId="71BB198B" w:rsidR="004A2C61" w:rsidRPr="004A2C61" w:rsidRDefault="004A2C61" w:rsidP="004A2C61">
      <w:pPr>
        <w:suppressAutoHyphens/>
        <w:autoSpaceDE w:val="0"/>
        <w:spacing w:before="120" w:line="240" w:lineRule="auto"/>
        <w:ind w:hanging="426"/>
        <w:jc w:val="center"/>
        <w:outlineLvl w:val="0"/>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E2CBCB3" w14:textId="77777777" w:rsidR="004A2C61" w:rsidRPr="004A2C61" w:rsidRDefault="004A2C61" w:rsidP="004A2C61">
      <w:pPr>
        <w:keepNext/>
        <w:keepLines/>
        <w:spacing w:before="120" w:line="240" w:lineRule="auto"/>
        <w:rPr>
          <w:rFonts w:ascii="Cambria" w:eastAsia="Times New Roman" w:hAnsi="Cambria" w:cs="Times New Roman"/>
          <w:b/>
          <w:bCs/>
          <w:color w:val="365F91"/>
          <w:sz w:val="28"/>
          <w:szCs w:val="28"/>
        </w:rPr>
      </w:pPr>
    </w:p>
    <w:p w14:paraId="15502B4C"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1" w:name="_Toc61878704"/>
      <w:r w:rsidRPr="004A2C61">
        <w:rPr>
          <w:rFonts w:ascii="Times New Roman" w:eastAsia="Times New Roman" w:hAnsi="Times New Roman" w:cs="Times New Roman"/>
          <w:b/>
          <w:bCs/>
          <w:kern w:val="32"/>
          <w:sz w:val="24"/>
          <w:szCs w:val="24"/>
        </w:rPr>
        <w:t>Общие положения</w:t>
      </w:r>
      <w:bookmarkEnd w:id="271"/>
    </w:p>
    <w:p w14:paraId="3F99B749"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Настоящая Методика устанавливает единый порядок определения коэффициента частоты травм с утратой трудоспособности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всеми организациями Группы с разделением на Сотрудников и Подрядчиков.</w:t>
      </w:r>
    </w:p>
    <w:p w14:paraId="07193999"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2" w:name="_Toc61878705"/>
      <w:r w:rsidRPr="004A2C61">
        <w:rPr>
          <w:rFonts w:ascii="Times New Roman" w:eastAsia="Times New Roman" w:hAnsi="Times New Roman" w:cs="Times New Roman"/>
          <w:b/>
          <w:bCs/>
          <w:kern w:val="32"/>
          <w:sz w:val="24"/>
          <w:szCs w:val="24"/>
        </w:rPr>
        <w:t>Термины и определения</w:t>
      </w:r>
      <w:bookmarkEnd w:id="272"/>
    </w:p>
    <w:p w14:paraId="6DC36065"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Ниже приводятся термины/сокращения и определения, используемые для целей исполнения положений данной Методики:</w:t>
      </w:r>
    </w:p>
    <w:tbl>
      <w:tblPr>
        <w:tblStyle w:val="12"/>
        <w:tblW w:w="5000" w:type="pct"/>
        <w:tblLook w:val="04A0" w:firstRow="1" w:lastRow="0" w:firstColumn="1" w:lastColumn="0" w:noHBand="0" w:noVBand="1"/>
      </w:tblPr>
      <w:tblGrid>
        <w:gridCol w:w="596"/>
        <w:gridCol w:w="2577"/>
        <w:gridCol w:w="6171"/>
      </w:tblGrid>
      <w:tr w:rsidR="004A2C61" w:rsidRPr="004A2C61" w14:paraId="188492BD" w14:textId="77777777" w:rsidTr="006C3BAB">
        <w:tc>
          <w:tcPr>
            <w:tcW w:w="319" w:type="pct"/>
          </w:tcPr>
          <w:p w14:paraId="7B55FD45" w14:textId="77777777" w:rsidR="004A2C61" w:rsidRPr="004A2C61" w:rsidRDefault="004A2C61" w:rsidP="006E0F32">
            <w:pPr>
              <w:spacing w:before="60" w:after="60"/>
              <w:jc w:val="center"/>
              <w:rPr>
                <w:rFonts w:ascii="Times New Roman" w:hAnsi="Times New Roman"/>
                <w:sz w:val="24"/>
                <w:szCs w:val="24"/>
              </w:rPr>
            </w:pPr>
            <w:r w:rsidRPr="004A2C61">
              <w:rPr>
                <w:rFonts w:ascii="Times New Roman" w:hAnsi="Times New Roman"/>
                <w:sz w:val="24"/>
                <w:szCs w:val="24"/>
              </w:rPr>
              <w:t>№ п/п</w:t>
            </w:r>
          </w:p>
        </w:tc>
        <w:tc>
          <w:tcPr>
            <w:tcW w:w="1379" w:type="pct"/>
          </w:tcPr>
          <w:p w14:paraId="2CE24690"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Термин/сокращение</w:t>
            </w:r>
          </w:p>
        </w:tc>
        <w:tc>
          <w:tcPr>
            <w:tcW w:w="3302" w:type="pct"/>
          </w:tcPr>
          <w:p w14:paraId="7FB9DDF2"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Определение</w:t>
            </w:r>
          </w:p>
        </w:tc>
      </w:tr>
      <w:tr w:rsidR="004A2C61" w:rsidRPr="004A2C61" w14:paraId="73CA4F44" w14:textId="77777777" w:rsidTr="006C3BAB">
        <w:tc>
          <w:tcPr>
            <w:tcW w:w="319" w:type="pct"/>
          </w:tcPr>
          <w:p w14:paraId="30FE2006" w14:textId="77777777" w:rsidR="004A2C61" w:rsidRPr="004A2C61" w:rsidRDefault="004A2C61" w:rsidP="006E0F32">
            <w:pPr>
              <w:numPr>
                <w:ilvl w:val="0"/>
                <w:numId w:val="35"/>
              </w:numPr>
              <w:spacing w:before="60" w:after="60"/>
              <w:ind w:left="0" w:right="314" w:firstLine="0"/>
              <w:contextualSpacing/>
              <w:jc w:val="center"/>
              <w:rPr>
                <w:rFonts w:ascii="Times New Roman" w:hAnsi="Times New Roman"/>
                <w:b/>
                <w:i/>
                <w:color w:val="FF0000"/>
                <w:sz w:val="24"/>
                <w:szCs w:val="24"/>
              </w:rPr>
            </w:pPr>
          </w:p>
        </w:tc>
        <w:tc>
          <w:tcPr>
            <w:tcW w:w="1379" w:type="pct"/>
          </w:tcPr>
          <w:p w14:paraId="201F44F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Группа</w:t>
            </w:r>
          </w:p>
        </w:tc>
        <w:tc>
          <w:tcPr>
            <w:tcW w:w="3302" w:type="pct"/>
          </w:tcPr>
          <w:p w14:paraId="6AA5C0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4A2C61" w:rsidRPr="004A2C61" w14:paraId="0983EADF" w14:textId="77777777" w:rsidTr="006C3BAB">
        <w:tc>
          <w:tcPr>
            <w:tcW w:w="319" w:type="pct"/>
          </w:tcPr>
          <w:p w14:paraId="334FEA8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BE401A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Менеджмент Группы</w:t>
            </w:r>
          </w:p>
        </w:tc>
        <w:tc>
          <w:tcPr>
            <w:tcW w:w="3302" w:type="pct"/>
          </w:tcPr>
          <w:p w14:paraId="15200C4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4A2C61">
              <w:rPr>
                <w:rFonts w:ascii="Times New Roman" w:hAnsi="Times New Roman"/>
                <w:sz w:val="24"/>
                <w:szCs w:val="24"/>
              </w:rPr>
              <w:t>МКООО «Эн+ Холдинг» и другие)</w:t>
            </w:r>
          </w:p>
        </w:tc>
      </w:tr>
      <w:tr w:rsidR="004A2C61" w:rsidRPr="004A2C61" w14:paraId="1B4AA8D4" w14:textId="77777777" w:rsidTr="006C3BAB">
        <w:tc>
          <w:tcPr>
            <w:tcW w:w="319" w:type="pct"/>
          </w:tcPr>
          <w:p w14:paraId="24D60FC8"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432829E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Дирекция по охране труда (ДОТ) </w:t>
            </w:r>
          </w:p>
        </w:tc>
        <w:tc>
          <w:tcPr>
            <w:tcW w:w="3302" w:type="pct"/>
          </w:tcPr>
          <w:p w14:paraId="76DD1A6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4A2C61">
              <w:rPr>
                <w:rFonts w:ascii="Times New Roman" w:hAnsi="Times New Roman"/>
                <w:sz w:val="24"/>
                <w:szCs w:val="24"/>
              </w:rPr>
              <w:t>LTIFR</w:t>
            </w:r>
            <w:r w:rsidRPr="004A2C61">
              <w:rPr>
                <w:rFonts w:ascii="Times New Roman" w:hAnsi="Times New Roman"/>
                <w:sz w:val="24"/>
                <w:szCs w:val="24"/>
                <w:lang w:val="ru-RU"/>
              </w:rPr>
              <w:t xml:space="preserve"> Группы при исполнении положений настоящей Методики</w:t>
            </w:r>
          </w:p>
        </w:tc>
      </w:tr>
      <w:tr w:rsidR="004A2C61" w:rsidRPr="004A2C61" w14:paraId="57AC1916" w14:textId="77777777" w:rsidTr="006C3BAB">
        <w:tc>
          <w:tcPr>
            <w:tcW w:w="319" w:type="pct"/>
          </w:tcPr>
          <w:p w14:paraId="1A3B848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8586C7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Департамент по правовым вопросам ООО «УСЦ ЕвроСибЭнерго»</w:t>
            </w:r>
          </w:p>
        </w:tc>
        <w:tc>
          <w:tcPr>
            <w:tcW w:w="3302" w:type="pct"/>
          </w:tcPr>
          <w:p w14:paraId="7345CBE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4A2C61" w:rsidRPr="004A2C61" w14:paraId="29B4498D" w14:textId="77777777" w:rsidTr="006C3BAB">
        <w:tc>
          <w:tcPr>
            <w:tcW w:w="319" w:type="pct"/>
          </w:tcPr>
          <w:p w14:paraId="004B3571"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604DD85C"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Финансовый департамент АО «ЕвроСибЭнерго»</w:t>
            </w:r>
          </w:p>
        </w:tc>
        <w:tc>
          <w:tcPr>
            <w:tcW w:w="3302" w:type="pct"/>
          </w:tcPr>
          <w:p w14:paraId="257236F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4A2C61" w:rsidRPr="004A2C61" w14:paraId="489D08F9" w14:textId="77777777" w:rsidTr="006C3BAB">
        <w:tc>
          <w:tcPr>
            <w:tcW w:w="319" w:type="pct"/>
          </w:tcPr>
          <w:p w14:paraId="04765E3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C0871F0"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Ответственный работник</w:t>
            </w:r>
          </w:p>
        </w:tc>
        <w:tc>
          <w:tcPr>
            <w:tcW w:w="3302" w:type="pct"/>
          </w:tcPr>
          <w:p w14:paraId="7B07F2DA"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7AFCA042"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В случае, если ответственное лицо не закреплено Регламентом (организация не </w:t>
            </w:r>
            <w:r w:rsidRPr="004A2C61">
              <w:rPr>
                <w:rFonts w:ascii="Times New Roman" w:hAnsi="Times New Roman"/>
                <w:b/>
                <w:sz w:val="24"/>
                <w:szCs w:val="24"/>
                <w:lang w:val="ru-RU"/>
              </w:rPr>
              <w:lastRenderedPageBreak/>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4A2C61" w:rsidRPr="004A2C61" w14:paraId="2D756213" w14:textId="77777777" w:rsidTr="006C3BAB">
        <w:tc>
          <w:tcPr>
            <w:tcW w:w="319" w:type="pct"/>
          </w:tcPr>
          <w:p w14:paraId="4B6E222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5B2223DD"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Бизнес</w:t>
            </w:r>
          </w:p>
        </w:tc>
        <w:tc>
          <w:tcPr>
            <w:tcW w:w="3302" w:type="pct"/>
          </w:tcPr>
          <w:p w14:paraId="47C6B75E"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4A2C61" w:rsidRPr="004A2C61" w14:paraId="7C985556" w14:textId="77777777" w:rsidTr="006C3BAB">
        <w:tc>
          <w:tcPr>
            <w:tcW w:w="319" w:type="pct"/>
          </w:tcPr>
          <w:p w14:paraId="0B402C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380A1D8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Организация</w:t>
            </w:r>
          </w:p>
        </w:tc>
        <w:tc>
          <w:tcPr>
            <w:tcW w:w="3302" w:type="pct"/>
          </w:tcPr>
          <w:p w14:paraId="771BB26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4A2C61" w:rsidRPr="004A2C61" w14:paraId="0737FD70" w14:textId="77777777" w:rsidTr="006C3BAB">
        <w:tc>
          <w:tcPr>
            <w:tcW w:w="319" w:type="pct"/>
          </w:tcPr>
          <w:p w14:paraId="7B0EB35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E03B8A5"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Сотрудник</w:t>
            </w:r>
          </w:p>
        </w:tc>
        <w:tc>
          <w:tcPr>
            <w:tcW w:w="3302" w:type="pct"/>
          </w:tcPr>
          <w:p w14:paraId="6FCF8541"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4A2C61" w:rsidRPr="004A2C61" w14:paraId="44255D91" w14:textId="77777777" w:rsidTr="006C3BAB">
        <w:tc>
          <w:tcPr>
            <w:tcW w:w="319" w:type="pct"/>
          </w:tcPr>
          <w:p w14:paraId="0A0257A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6EA653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Подрядчик</w:t>
            </w:r>
          </w:p>
        </w:tc>
        <w:tc>
          <w:tcPr>
            <w:tcW w:w="3302" w:type="pct"/>
          </w:tcPr>
          <w:p w14:paraId="3939888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F37A0EC"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4A2C61" w:rsidRPr="004A2C61" w14:paraId="627C906E" w14:textId="77777777" w:rsidTr="006C3BAB">
        <w:tc>
          <w:tcPr>
            <w:tcW w:w="319" w:type="pct"/>
          </w:tcPr>
          <w:p w14:paraId="688369CD"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47ECD6B"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Регламент</w:t>
            </w:r>
          </w:p>
        </w:tc>
        <w:tc>
          <w:tcPr>
            <w:tcW w:w="3302" w:type="pct"/>
          </w:tcPr>
          <w:p w14:paraId="5F9B439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4A2C61" w:rsidRPr="004A2C61" w14:paraId="6B90D6DA" w14:textId="77777777" w:rsidTr="006C3BAB">
        <w:tc>
          <w:tcPr>
            <w:tcW w:w="319" w:type="pct"/>
          </w:tcPr>
          <w:p w14:paraId="5FBDBB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0CE154DE"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 (Lost Time Injury)</w:t>
            </w:r>
          </w:p>
        </w:tc>
        <w:tc>
          <w:tcPr>
            <w:tcW w:w="3302" w:type="pct"/>
          </w:tcPr>
          <w:p w14:paraId="3B81837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временную или стойкую утрату трудоспособности.</w:t>
            </w:r>
          </w:p>
          <w:p w14:paraId="729D5C9F"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F72B4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A445C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при исполнении </w:t>
            </w:r>
            <w:r w:rsidRPr="004A2C61">
              <w:rPr>
                <w:rFonts w:ascii="Times New Roman" w:hAnsi="Times New Roman"/>
                <w:b/>
                <w:sz w:val="24"/>
                <w:szCs w:val="24"/>
                <w:lang w:val="ru-RU"/>
              </w:rPr>
              <w:lastRenderedPageBreak/>
              <w:t xml:space="preserve">положений настоящей Методики количество </w:t>
            </w:r>
            <w:r w:rsidRPr="004A2C61">
              <w:rPr>
                <w:rFonts w:ascii="Times New Roman" w:hAnsi="Times New Roman"/>
                <w:b/>
                <w:sz w:val="24"/>
                <w:szCs w:val="24"/>
              </w:rPr>
              <w:t>LTI</w:t>
            </w:r>
            <w:r w:rsidRPr="004A2C61">
              <w:rPr>
                <w:rFonts w:ascii="Times New Roman" w:hAnsi="Times New Roman"/>
                <w:b/>
                <w:sz w:val="24"/>
                <w:szCs w:val="24"/>
                <w:lang w:val="ru-RU"/>
              </w:rPr>
              <w:t xml:space="preserve"> определяется без учета травм, повлекших смерть пострадавшего.</w:t>
            </w:r>
          </w:p>
        </w:tc>
      </w:tr>
      <w:tr w:rsidR="004A2C61" w:rsidRPr="004A2C61" w14:paraId="63F0473F" w14:textId="77777777" w:rsidTr="006C3BAB">
        <w:tc>
          <w:tcPr>
            <w:tcW w:w="319" w:type="pct"/>
          </w:tcPr>
          <w:p w14:paraId="2E8F655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E3006C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F (Fatality)</w:t>
            </w:r>
          </w:p>
        </w:tc>
        <w:tc>
          <w:tcPr>
            <w:tcW w:w="3302" w:type="pct"/>
          </w:tcPr>
          <w:p w14:paraId="238125B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смерть пострадавшего.</w:t>
            </w:r>
          </w:p>
          <w:p w14:paraId="2C91798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Учитываются случаи смерти, наступившей в результате получения производственной травмы.</w:t>
            </w:r>
          </w:p>
        </w:tc>
      </w:tr>
      <w:tr w:rsidR="004A2C61" w:rsidRPr="004A2C61" w14:paraId="629B1F9B" w14:textId="77777777" w:rsidTr="006C3BAB">
        <w:tc>
          <w:tcPr>
            <w:tcW w:w="319" w:type="pct"/>
          </w:tcPr>
          <w:p w14:paraId="13EA2AD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97AEDC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(Lost Time Incident Frequency Rate)</w:t>
            </w:r>
          </w:p>
        </w:tc>
        <w:tc>
          <w:tcPr>
            <w:tcW w:w="3302" w:type="pct"/>
          </w:tcPr>
          <w:p w14:paraId="1C00931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Коэффициент частоты травм с утратой трудоспособности (на каждые 200</w:t>
            </w:r>
            <w:r w:rsidRPr="004A2C61">
              <w:rPr>
                <w:rFonts w:ascii="Times New Roman" w:hAnsi="Times New Roman"/>
                <w:sz w:val="24"/>
                <w:szCs w:val="24"/>
              </w:rPr>
              <w:t> </w:t>
            </w:r>
            <w:r w:rsidRPr="004A2C61">
              <w:rPr>
                <w:rFonts w:ascii="Times New Roman" w:hAnsi="Times New Roman"/>
                <w:sz w:val="24"/>
                <w:szCs w:val="24"/>
                <w:lang w:val="ru-RU"/>
              </w:rPr>
              <w:t>000 человеко-часов), определяемый по формуле:</w:t>
            </w:r>
          </w:p>
          <w:p w14:paraId="5D17516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 (LTI+F)/ФЧЧ</w:t>
            </w:r>
            <w:r w:rsidRPr="004A2C61">
              <w:rPr>
                <w:rFonts w:ascii="Times New Roman" w:hAnsi="Times New Roman"/>
                <w:sz w:val="24"/>
                <w:szCs w:val="24"/>
              </w:rPr>
              <w:sym w:font="Symbol" w:char="F0D7"/>
            </w:r>
            <w:r w:rsidRPr="004A2C61">
              <w:rPr>
                <w:rFonts w:ascii="Times New Roman" w:hAnsi="Times New Roman"/>
                <w:sz w:val="24"/>
                <w:szCs w:val="24"/>
              </w:rPr>
              <w:t>200000</w:t>
            </w:r>
          </w:p>
        </w:tc>
      </w:tr>
      <w:tr w:rsidR="004A2C61" w:rsidRPr="004A2C61" w14:paraId="60996142" w14:textId="77777777" w:rsidTr="006C3BAB">
        <w:tc>
          <w:tcPr>
            <w:tcW w:w="319" w:type="pct"/>
          </w:tcPr>
          <w:p w14:paraId="74185DD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65D3F2F7"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LTIFR_план_1</w:t>
            </w:r>
          </w:p>
        </w:tc>
        <w:tc>
          <w:tcPr>
            <w:tcW w:w="3302" w:type="pct"/>
          </w:tcPr>
          <w:p w14:paraId="0F1CD80F" w14:textId="77777777" w:rsidR="004A2C61" w:rsidRPr="004A2C61" w:rsidRDefault="004A2C61" w:rsidP="004A2C61">
            <w:pPr>
              <w:spacing w:before="60" w:after="60"/>
              <w:jc w:val="both"/>
              <w:rPr>
                <w:rFonts w:ascii="Times New Roman" w:hAnsi="Times New Roman"/>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в текущем году</w:t>
            </w:r>
          </w:p>
        </w:tc>
      </w:tr>
      <w:tr w:rsidR="004A2C61" w:rsidRPr="004A2C61" w14:paraId="6CAD6E95" w14:textId="77777777" w:rsidTr="006C3BAB">
        <w:tc>
          <w:tcPr>
            <w:tcW w:w="319" w:type="pct"/>
          </w:tcPr>
          <w:p w14:paraId="7735087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8921E0F"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LTIFR_план_2</w:t>
            </w:r>
          </w:p>
        </w:tc>
        <w:tc>
          <w:tcPr>
            <w:tcW w:w="3302" w:type="pct"/>
          </w:tcPr>
          <w:p w14:paraId="2898101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на следующий год</w:t>
            </w:r>
          </w:p>
        </w:tc>
      </w:tr>
      <w:tr w:rsidR="004A2C61" w:rsidRPr="004A2C61" w14:paraId="279A9973" w14:textId="77777777" w:rsidTr="006C3BAB">
        <w:tc>
          <w:tcPr>
            <w:tcW w:w="319" w:type="pct"/>
          </w:tcPr>
          <w:p w14:paraId="5478477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255B358B"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ФЧЧ (фактически отработанные человеко-часы)</w:t>
            </w:r>
          </w:p>
        </w:tc>
        <w:tc>
          <w:tcPr>
            <w:tcW w:w="3302" w:type="pct"/>
          </w:tcPr>
          <w:p w14:paraId="3721D2A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70FD8945"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3" w:name="_Toc61878706"/>
      <w:r w:rsidRPr="004A2C61">
        <w:rPr>
          <w:rFonts w:ascii="Times New Roman" w:eastAsia="Times New Roman" w:hAnsi="Times New Roman" w:cs="Times New Roman"/>
          <w:b/>
          <w:bCs/>
          <w:kern w:val="32"/>
          <w:sz w:val="24"/>
          <w:szCs w:val="24"/>
        </w:rPr>
        <w:t>Планирование</w:t>
      </w:r>
      <w:bookmarkEnd w:id="273"/>
    </w:p>
    <w:p w14:paraId="49881A9F"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057217A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Плановый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в целом утверждается приказом по Группе.</w:t>
      </w:r>
    </w:p>
    <w:p w14:paraId="0502765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предоставляет в ДОТ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утвержденный приказом по Группе, в течение 3-х рабочих дней с момента утверждения.</w:t>
      </w:r>
    </w:p>
    <w:p w14:paraId="4A823661"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006CF41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6EDDE44F"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518C9A7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i/>
          <w:color w:val="FF0000"/>
          <w:sz w:val="24"/>
          <w:szCs w:val="24"/>
        </w:rPr>
      </w:pPr>
      <w:r w:rsidRPr="004A2C61">
        <w:rPr>
          <w:rFonts w:ascii="Times New Roman" w:eastAsia="Times New Roman" w:hAnsi="Times New Roman" w:cs="Times New Roman"/>
          <w:b/>
          <w:i/>
          <w:color w:val="FF0000"/>
          <w:sz w:val="24"/>
          <w:szCs w:val="24"/>
        </w:rPr>
        <w:t xml:space="preserve">ДОТ представляет генеральному директору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1A0FB97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Определяется прогноз фактически отработанных человеко-часов ФЧЧ_прогноз по Организациям на конец года, предшествующего планируемому:</w:t>
      </w:r>
    </w:p>
    <w:tbl>
      <w:tblPr>
        <w:tblStyle w:val="12"/>
        <w:tblW w:w="0" w:type="auto"/>
        <w:tblLook w:val="04A0" w:firstRow="1" w:lastRow="0" w:firstColumn="1" w:lastColumn="0" w:noHBand="0" w:noVBand="1"/>
      </w:tblPr>
      <w:tblGrid>
        <w:gridCol w:w="4672"/>
        <w:gridCol w:w="4672"/>
      </w:tblGrid>
      <w:tr w:rsidR="004A2C61" w:rsidRPr="004A2C61" w14:paraId="159EC7B5" w14:textId="77777777" w:rsidTr="006C3BAB">
        <w:tc>
          <w:tcPr>
            <w:tcW w:w="4672" w:type="dxa"/>
          </w:tcPr>
          <w:p w14:paraId="684A5D45"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Для Бизнесов/Организаций, осуществляющих ежемесячную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c>
          <w:tcPr>
            <w:tcW w:w="4673" w:type="dxa"/>
          </w:tcPr>
          <w:p w14:paraId="07E920D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lastRenderedPageBreak/>
              <w:t xml:space="preserve">Для Бизнесов/Организаций, осуществляющих ежеквартальную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r>
      <w:tr w:rsidR="004A2C61" w:rsidRPr="004A2C61" w14:paraId="744E4037" w14:textId="77777777" w:rsidTr="006C3BAB">
        <w:tc>
          <w:tcPr>
            <w:tcW w:w="4672" w:type="dxa"/>
          </w:tcPr>
          <w:p w14:paraId="0760232E"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lastRenderedPageBreak/>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12/11            (1)</w:t>
            </w:r>
          </w:p>
          <w:p w14:paraId="0E32469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11 месяцев года в текущем году</w:t>
            </w:r>
          </w:p>
        </w:tc>
        <w:tc>
          <w:tcPr>
            <w:tcW w:w="4673" w:type="dxa"/>
          </w:tcPr>
          <w:p w14:paraId="39CA24FC"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4/3                 (2)</w:t>
            </w:r>
          </w:p>
          <w:p w14:paraId="1AF99823"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3 квартала текущего года</w:t>
            </w:r>
          </w:p>
        </w:tc>
      </w:tr>
    </w:tbl>
    <w:p w14:paraId="7902857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70C67633"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прогнозное значение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Организациям в году, предшествующему планируемому:</w:t>
      </w:r>
    </w:p>
    <w:p w14:paraId="08B1724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_прогноз =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 xml:space="preserve">_факт +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 xml:space="preserve">_факт)/ФЧЧ_прогноз </w:t>
      </w:r>
      <w:r w:rsidRPr="004A2C61">
        <w:rPr>
          <w:rFonts w:ascii="Times New Roman" w:eastAsia="Times New Roman" w:hAnsi="Times New Roman" w:cs="Times New Roman"/>
          <w:b/>
          <w:i/>
        </w:rPr>
        <w:sym w:font="Symbol" w:char="F0D7"/>
      </w:r>
      <w:r w:rsidRPr="004A2C61">
        <w:rPr>
          <w:rFonts w:ascii="Times New Roman" w:eastAsia="Times New Roman" w:hAnsi="Times New Roman" w:cs="Times New Roman"/>
          <w:b/>
          <w:i/>
          <w:sz w:val="24"/>
          <w:szCs w:val="24"/>
        </w:rPr>
        <w:t xml:space="preserve"> 200 000</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(3)</w:t>
      </w:r>
    </w:p>
    <w:p w14:paraId="1A78AE22" w14:textId="77777777" w:rsidR="004A2C61" w:rsidRPr="004A2C61" w:rsidRDefault="004A2C61" w:rsidP="004A2C61">
      <w:pPr>
        <w:spacing w:before="120" w:line="240" w:lineRule="auto"/>
        <w:jc w:val="both"/>
        <w:rPr>
          <w:rFonts w:ascii="Times New Roman" w:eastAsia="Times New Roman" w:hAnsi="Times New Roman" w:cs="Times New Roman"/>
          <w:sz w:val="24"/>
          <w:szCs w:val="24"/>
        </w:rPr>
      </w:pPr>
      <w:r w:rsidRPr="004A2C61">
        <w:rPr>
          <w:rFonts w:ascii="Times New Roman" w:eastAsia="Times New Roman" w:hAnsi="Times New Roman" w:cs="Times New Roman"/>
          <w:sz w:val="24"/>
          <w:szCs w:val="24"/>
        </w:rPr>
        <w:t xml:space="preserve">где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 фактическое количество зафиксированных ДОТ случаев </w:t>
      </w:r>
      <w:r w:rsidRPr="004A2C61">
        <w:rPr>
          <w:rFonts w:ascii="Times New Roman" w:eastAsia="Times New Roman" w:hAnsi="Times New Roman" w:cs="Times New Roman"/>
          <w:sz w:val="24"/>
          <w:szCs w:val="24"/>
          <w:lang w:val="en-US"/>
        </w:rPr>
        <w:t>LTI</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sz w:val="24"/>
          <w:szCs w:val="24"/>
          <w:lang w:val="en-US"/>
        </w:rPr>
        <w:t>F</w:t>
      </w:r>
      <w:r w:rsidRPr="004A2C61">
        <w:rPr>
          <w:rFonts w:ascii="Times New Roman" w:eastAsia="Times New Roman" w:hAnsi="Times New Roman" w:cs="Times New Roman"/>
          <w:sz w:val="24"/>
          <w:szCs w:val="24"/>
        </w:rPr>
        <w:t xml:space="preserve"> на момент выполнения расчета.</w:t>
      </w:r>
    </w:p>
    <w:p w14:paraId="22BD20A0"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плановое значение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следующий год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_план_2 в разрезе Организаций:</w:t>
      </w:r>
    </w:p>
    <w:tbl>
      <w:tblPr>
        <w:tblStyle w:val="12"/>
        <w:tblW w:w="0" w:type="auto"/>
        <w:tblLook w:val="04A0" w:firstRow="1" w:lastRow="0" w:firstColumn="1" w:lastColumn="0" w:noHBand="0" w:noVBand="1"/>
      </w:tblPr>
      <w:tblGrid>
        <w:gridCol w:w="2263"/>
        <w:gridCol w:w="2835"/>
        <w:gridCol w:w="4246"/>
      </w:tblGrid>
      <w:tr w:rsidR="004A2C61" w:rsidRPr="004A2C61" w14:paraId="6A8CA813" w14:textId="77777777" w:rsidTr="006C3BAB">
        <w:tc>
          <w:tcPr>
            <w:tcW w:w="2263" w:type="dxa"/>
            <w:vMerge w:val="restart"/>
            <w:vAlign w:val="center"/>
          </w:tcPr>
          <w:p w14:paraId="4C995E89"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не был установлен целевой показатель </w:t>
            </w:r>
            <w:r w:rsidRPr="004A2C61">
              <w:rPr>
                <w:rFonts w:ascii="Times New Roman" w:hAnsi="Times New Roman"/>
                <w:sz w:val="24"/>
                <w:szCs w:val="24"/>
              </w:rPr>
              <w:t>LTIFR</w:t>
            </w:r>
          </w:p>
        </w:tc>
        <w:tc>
          <w:tcPr>
            <w:tcW w:w="7082" w:type="dxa"/>
            <w:gridSpan w:val="2"/>
            <w:vAlign w:val="center"/>
          </w:tcPr>
          <w:p w14:paraId="32CC8164"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был установлен целевой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_план_1)</w:t>
            </w:r>
          </w:p>
        </w:tc>
      </w:tr>
      <w:tr w:rsidR="004A2C61" w:rsidRPr="004A2C61" w14:paraId="672C5F31" w14:textId="77777777" w:rsidTr="006C3BAB">
        <w:tc>
          <w:tcPr>
            <w:tcW w:w="2263" w:type="dxa"/>
            <w:vMerge/>
            <w:vAlign w:val="center"/>
          </w:tcPr>
          <w:p w14:paraId="3118DD6F" w14:textId="77777777" w:rsidR="004A2C61" w:rsidRPr="004A2C61" w:rsidRDefault="004A2C61" w:rsidP="004A2C61">
            <w:pPr>
              <w:spacing w:before="60" w:after="60"/>
              <w:jc w:val="center"/>
              <w:rPr>
                <w:rFonts w:ascii="Times New Roman" w:hAnsi="Times New Roman"/>
                <w:sz w:val="24"/>
                <w:szCs w:val="24"/>
                <w:lang w:val="ru-RU"/>
              </w:rPr>
            </w:pPr>
          </w:p>
        </w:tc>
        <w:tc>
          <w:tcPr>
            <w:tcW w:w="2835" w:type="dxa"/>
            <w:vAlign w:val="center"/>
          </w:tcPr>
          <w:p w14:paraId="21F3C0D2"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&lt;=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c>
          <w:tcPr>
            <w:tcW w:w="4247" w:type="dxa"/>
            <w:vAlign w:val="center"/>
          </w:tcPr>
          <w:p w14:paraId="1F38F56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невыполнение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&gt;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r>
      <w:tr w:rsidR="004A2C61" w:rsidRPr="004A2C61" w14:paraId="16352C51" w14:textId="77777777" w:rsidTr="006C3BAB">
        <w:tc>
          <w:tcPr>
            <w:tcW w:w="5098" w:type="dxa"/>
            <w:gridSpan w:val="2"/>
          </w:tcPr>
          <w:p w14:paraId="2C4CB9A9" w14:textId="77777777" w:rsidR="004A2C61" w:rsidRPr="004A2C61" w:rsidRDefault="004A2C61" w:rsidP="004A2C61">
            <w:pPr>
              <w:spacing w:before="60" w:after="60"/>
              <w:jc w:val="both"/>
              <w:rPr>
                <w:rFonts w:ascii="Times New Roman" w:hAnsi="Times New Roman"/>
                <w:b/>
                <w:i/>
                <w:sz w:val="24"/>
                <w:szCs w:val="24"/>
              </w:rPr>
            </w:pPr>
            <w:r w:rsidRPr="004A2C61">
              <w:rPr>
                <w:rFonts w:ascii="Times New Roman" w:hAnsi="Times New Roman"/>
                <w:b/>
                <w:i/>
                <w:sz w:val="24"/>
                <w:szCs w:val="24"/>
              </w:rPr>
              <w:t>LTIFR_план_2 = LTIFR_прогноз</w:t>
            </w:r>
            <w:r w:rsidRPr="004A2C61">
              <w:rPr>
                <w:rFonts w:ascii="Times New Roman" w:hAnsi="Times New Roman"/>
                <w:b/>
                <w:i/>
                <w:sz w:val="24"/>
                <w:szCs w:val="24"/>
              </w:rPr>
              <w:sym w:font="Symbol" w:char="F0D7"/>
            </w:r>
            <w:r w:rsidRPr="004A2C61">
              <w:rPr>
                <w:rFonts w:ascii="Times New Roman" w:hAnsi="Times New Roman"/>
                <w:b/>
                <w:i/>
                <w:sz w:val="24"/>
                <w:szCs w:val="24"/>
              </w:rPr>
              <w:t xml:space="preserve"> 90%             (4)</w:t>
            </w:r>
          </w:p>
        </w:tc>
        <w:tc>
          <w:tcPr>
            <w:tcW w:w="4247" w:type="dxa"/>
          </w:tcPr>
          <w:p w14:paraId="167B6097" w14:textId="77777777" w:rsidR="004A2C61" w:rsidRPr="004A2C61" w:rsidRDefault="004A2C61" w:rsidP="004A2C61">
            <w:pPr>
              <w:spacing w:before="60" w:after="60"/>
              <w:rPr>
                <w:rFonts w:ascii="Times New Roman" w:hAnsi="Times New Roman"/>
                <w:b/>
                <w:i/>
                <w:sz w:val="24"/>
                <w:szCs w:val="24"/>
              </w:rPr>
            </w:pPr>
            <w:r w:rsidRPr="004A2C61">
              <w:rPr>
                <w:rFonts w:ascii="Times New Roman" w:hAnsi="Times New Roman"/>
                <w:b/>
                <w:i/>
                <w:sz w:val="24"/>
                <w:szCs w:val="24"/>
              </w:rPr>
              <w:t>LTIFR_план_2 = LTIFR_план_1     (5)</w:t>
            </w:r>
          </w:p>
        </w:tc>
      </w:tr>
    </w:tbl>
    <w:p w14:paraId="10F1E06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_биз_2:</w:t>
      </w:r>
    </w:p>
    <w:p w14:paraId="2A3A225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_биз_2 = ∑(</w:t>
      </w: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 xml:space="preserve">_план_2 </w:t>
      </w:r>
      <w:r w:rsidRPr="004A2C61">
        <w:rPr>
          <w:rFonts w:ascii="Times New Roman" w:eastAsia="Times New Roman" w:hAnsi="Times New Roman" w:cs="Times New Roman"/>
          <w:b/>
          <w:i/>
          <w:sz w:val="24"/>
          <w:szCs w:val="24"/>
          <w:lang w:val="en-US"/>
        </w:rPr>
        <w:sym w:font="Symbol" w:char="F0D7"/>
      </w:r>
      <w:r w:rsidRPr="004A2C61">
        <w:rPr>
          <w:rFonts w:ascii="Times New Roman" w:eastAsia="Times New Roman" w:hAnsi="Times New Roman" w:cs="Times New Roman"/>
          <w:b/>
          <w:i/>
          <w:sz w:val="24"/>
          <w:szCs w:val="24"/>
        </w:rPr>
        <w:t xml:space="preserve"> ФЧЧ_прогноз)/ ∑(ФЧЧ_прогноз) </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(6)</w:t>
      </w:r>
    </w:p>
    <w:p w14:paraId="13432391" w14:textId="77777777" w:rsidR="004A2C61" w:rsidRPr="004A2C61" w:rsidRDefault="004A2C61" w:rsidP="004A2C61">
      <w:pPr>
        <w:numPr>
          <w:ilvl w:val="3"/>
          <w:numId w:val="34"/>
        </w:numPr>
        <w:spacing w:before="120" w:after="0" w:line="240" w:lineRule="auto"/>
        <w:ind w:firstLine="0"/>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В случае, если плановый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Организаций в объеме, необходимом для соблюдения установленных требований.</w:t>
      </w:r>
    </w:p>
    <w:p w14:paraId="11B8369D"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включения в КПЭ Бизнесов/Организаций.</w:t>
      </w:r>
    </w:p>
    <w:p w14:paraId="6313DCB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отчетный год по всем Бизнесам/Организациям, которые осуществляли планирование данного показателя.</w:t>
      </w:r>
    </w:p>
    <w:p w14:paraId="0C06E406"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4" w:name="_Toc61878707"/>
      <w:r w:rsidRPr="004A2C61">
        <w:rPr>
          <w:rFonts w:ascii="Times New Roman" w:eastAsia="Times New Roman" w:hAnsi="Times New Roman" w:cs="Times New Roman"/>
          <w:b/>
          <w:bCs/>
          <w:kern w:val="32"/>
          <w:sz w:val="24"/>
          <w:szCs w:val="24"/>
        </w:rPr>
        <w:t>Отчетность</w:t>
      </w:r>
      <w:bookmarkEnd w:id="274"/>
    </w:p>
    <w:p w14:paraId="7F666C9A"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1761598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CB3E35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6C243D0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546A5B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Группы в срок до 5 февраля года, следующего за отчетным.</w:t>
      </w:r>
    </w:p>
    <w:p w14:paraId="424F30EC"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73149B5B"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12"/>
        <w:tblW w:w="0" w:type="auto"/>
        <w:tblLook w:val="04A0" w:firstRow="1" w:lastRow="0" w:firstColumn="1" w:lastColumn="0" w:noHBand="0" w:noVBand="1"/>
      </w:tblPr>
      <w:tblGrid>
        <w:gridCol w:w="550"/>
        <w:gridCol w:w="1956"/>
        <w:gridCol w:w="3181"/>
        <w:gridCol w:w="3657"/>
      </w:tblGrid>
      <w:tr w:rsidR="004A2C61" w:rsidRPr="004A2C61" w14:paraId="23EB2C71" w14:textId="77777777" w:rsidTr="006C3BAB">
        <w:tc>
          <w:tcPr>
            <w:tcW w:w="540" w:type="dxa"/>
            <w:vAlign w:val="center"/>
          </w:tcPr>
          <w:p w14:paraId="7898F927"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п/п</w:t>
            </w:r>
          </w:p>
        </w:tc>
        <w:tc>
          <w:tcPr>
            <w:tcW w:w="1929" w:type="dxa"/>
            <w:vAlign w:val="center"/>
          </w:tcPr>
          <w:p w14:paraId="1F9B3A31"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показателя</w:t>
            </w:r>
          </w:p>
        </w:tc>
        <w:tc>
          <w:tcPr>
            <w:tcW w:w="3196" w:type="dxa"/>
            <w:vAlign w:val="center"/>
          </w:tcPr>
          <w:p w14:paraId="2114285E"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D5D6B5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не входит в структуру сбора отчетности по охране труда в соответствии с Регламентом</w:t>
            </w:r>
          </w:p>
        </w:tc>
      </w:tr>
      <w:tr w:rsidR="004A2C61" w:rsidRPr="004A2C61" w14:paraId="2D2F8CD8" w14:textId="77777777" w:rsidTr="006C3BAB">
        <w:tc>
          <w:tcPr>
            <w:tcW w:w="540" w:type="dxa"/>
            <w:vAlign w:val="center"/>
          </w:tcPr>
          <w:p w14:paraId="1014A400"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lang w:val="ru-RU"/>
              </w:rPr>
            </w:pPr>
          </w:p>
        </w:tc>
        <w:tc>
          <w:tcPr>
            <w:tcW w:w="1929" w:type="dxa"/>
            <w:vAlign w:val="center"/>
          </w:tcPr>
          <w:p w14:paraId="02E44947"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Форма и объем предоставления</w:t>
            </w:r>
          </w:p>
        </w:tc>
        <w:tc>
          <w:tcPr>
            <w:tcW w:w="3196" w:type="dxa"/>
            <w:vAlign w:val="center"/>
          </w:tcPr>
          <w:p w14:paraId="0ADBE1E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Регламентом</w:t>
            </w:r>
          </w:p>
        </w:tc>
        <w:tc>
          <w:tcPr>
            <w:tcW w:w="3680" w:type="dxa"/>
            <w:vAlign w:val="center"/>
          </w:tcPr>
          <w:p w14:paraId="3075AB0B"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табл. 1</w:t>
            </w:r>
          </w:p>
        </w:tc>
      </w:tr>
      <w:tr w:rsidR="004A2C61" w:rsidRPr="004A2C61" w14:paraId="3BA89BFE" w14:textId="77777777" w:rsidTr="006C3BAB">
        <w:tc>
          <w:tcPr>
            <w:tcW w:w="540" w:type="dxa"/>
            <w:vAlign w:val="center"/>
          </w:tcPr>
          <w:p w14:paraId="143B0C7B"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385A89E3"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Уровень детализации</w:t>
            </w:r>
          </w:p>
        </w:tc>
        <w:tc>
          <w:tcPr>
            <w:tcW w:w="0" w:type="auto"/>
            <w:gridSpan w:val="2"/>
            <w:vAlign w:val="center"/>
          </w:tcPr>
          <w:p w14:paraId="04689855"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Организация</w:t>
            </w:r>
          </w:p>
        </w:tc>
      </w:tr>
      <w:tr w:rsidR="004A2C61" w:rsidRPr="004A2C61" w14:paraId="53139130" w14:textId="77777777" w:rsidTr="006C3BAB">
        <w:tc>
          <w:tcPr>
            <w:tcW w:w="540" w:type="dxa"/>
            <w:vAlign w:val="center"/>
          </w:tcPr>
          <w:p w14:paraId="4E753212"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010EAB5E"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Периодичность представления</w:t>
            </w:r>
          </w:p>
        </w:tc>
        <w:tc>
          <w:tcPr>
            <w:tcW w:w="3196" w:type="dxa"/>
            <w:vAlign w:val="center"/>
          </w:tcPr>
          <w:p w14:paraId="2AD0EBE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Ежемесячно</w:t>
            </w:r>
          </w:p>
        </w:tc>
        <w:tc>
          <w:tcPr>
            <w:tcW w:w="3680" w:type="dxa"/>
            <w:vAlign w:val="center"/>
          </w:tcPr>
          <w:p w14:paraId="2BF78E1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Ежеквартально</w:t>
            </w:r>
          </w:p>
        </w:tc>
      </w:tr>
      <w:tr w:rsidR="004A2C61" w:rsidRPr="004A2C61" w14:paraId="5339512F" w14:textId="77777777" w:rsidTr="006C3BAB">
        <w:tc>
          <w:tcPr>
            <w:tcW w:w="540" w:type="dxa"/>
            <w:vAlign w:val="center"/>
          </w:tcPr>
          <w:p w14:paraId="30B5CBCC"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49581BBD"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Порядок представления</w:t>
            </w:r>
          </w:p>
        </w:tc>
        <w:tc>
          <w:tcPr>
            <w:tcW w:w="3196" w:type="dxa"/>
            <w:vAlign w:val="center"/>
          </w:tcPr>
          <w:p w14:paraId="542CF83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В действующем порядке сбора в соответствии с Регламентом</w:t>
            </w:r>
          </w:p>
        </w:tc>
        <w:tc>
          <w:tcPr>
            <w:tcW w:w="3680" w:type="dxa"/>
            <w:vAlign w:val="center"/>
          </w:tcPr>
          <w:p w14:paraId="5C3AB4D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На электронную почту менеджера аналитического отдела ДОТ или в ином порядке, установленном ДОТ</w:t>
            </w:r>
          </w:p>
        </w:tc>
      </w:tr>
    </w:tbl>
    <w:p w14:paraId="58EC5C2D"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12"/>
        <w:tblW w:w="0" w:type="auto"/>
        <w:tblLook w:val="04A0" w:firstRow="1" w:lastRow="0" w:firstColumn="1" w:lastColumn="0" w:noHBand="0" w:noVBand="1"/>
      </w:tblPr>
      <w:tblGrid>
        <w:gridCol w:w="1782"/>
        <w:gridCol w:w="1278"/>
        <w:gridCol w:w="1259"/>
        <w:gridCol w:w="1244"/>
        <w:gridCol w:w="1278"/>
        <w:gridCol w:w="1259"/>
        <w:gridCol w:w="1244"/>
      </w:tblGrid>
      <w:tr w:rsidR="004A2C61" w:rsidRPr="004A2C61" w14:paraId="7C915607" w14:textId="77777777" w:rsidTr="006C3BAB">
        <w:tc>
          <w:tcPr>
            <w:tcW w:w="1335" w:type="dxa"/>
            <w:vMerge w:val="restart"/>
            <w:vAlign w:val="center"/>
          </w:tcPr>
          <w:p w14:paraId="7E991DF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юр. лица</w:t>
            </w:r>
          </w:p>
        </w:tc>
        <w:tc>
          <w:tcPr>
            <w:tcW w:w="4005" w:type="dxa"/>
            <w:gridSpan w:val="3"/>
            <w:vAlign w:val="center"/>
          </w:tcPr>
          <w:p w14:paraId="531F4A9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Сотрудник</w:t>
            </w:r>
          </w:p>
        </w:tc>
        <w:tc>
          <w:tcPr>
            <w:tcW w:w="4005" w:type="dxa"/>
            <w:gridSpan w:val="3"/>
            <w:vAlign w:val="center"/>
          </w:tcPr>
          <w:p w14:paraId="727E911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Подрядчик</w:t>
            </w:r>
          </w:p>
        </w:tc>
      </w:tr>
      <w:tr w:rsidR="004A2C61" w:rsidRPr="004A2C61" w14:paraId="0B12394A" w14:textId="77777777" w:rsidTr="006C3BAB">
        <w:tc>
          <w:tcPr>
            <w:tcW w:w="1335" w:type="dxa"/>
            <w:vMerge/>
            <w:vAlign w:val="center"/>
          </w:tcPr>
          <w:p w14:paraId="6E9E44C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
        </w:tc>
        <w:tc>
          <w:tcPr>
            <w:tcW w:w="1335" w:type="dxa"/>
            <w:vAlign w:val="center"/>
          </w:tcPr>
          <w:p w14:paraId="48C05D7B"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16CF088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1F8722D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c>
          <w:tcPr>
            <w:tcW w:w="1335" w:type="dxa"/>
            <w:vAlign w:val="center"/>
          </w:tcPr>
          <w:p w14:paraId="1E519A3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3B95AAE3"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77C992D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r>
      <w:tr w:rsidR="004A2C61" w:rsidRPr="004A2C61" w14:paraId="3E2D7F09" w14:textId="77777777" w:rsidTr="006C3BAB">
        <w:tc>
          <w:tcPr>
            <w:tcW w:w="1335" w:type="dxa"/>
          </w:tcPr>
          <w:p w14:paraId="552C8BF2"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901A85E"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FA4F5B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6743A76"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3F3A2C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54B95575"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6510522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r>
    </w:tbl>
    <w:p w14:paraId="726F4B51"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32A95478"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51A44C1"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BCC6CB0"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6C728E3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tbl>
      <w:tblPr>
        <w:tblW w:w="9146" w:type="dxa"/>
        <w:tblInd w:w="108" w:type="dxa"/>
        <w:tblLook w:val="01E0" w:firstRow="1" w:lastRow="1" w:firstColumn="1" w:lastColumn="1" w:noHBand="0" w:noVBand="0"/>
      </w:tblPr>
      <w:tblGrid>
        <w:gridCol w:w="4395"/>
        <w:gridCol w:w="4751"/>
      </w:tblGrid>
      <w:tr w:rsidR="004A2C61" w:rsidRPr="004A2C61" w14:paraId="2221A5F9" w14:textId="77777777" w:rsidTr="006C3BAB">
        <w:trPr>
          <w:trHeight w:val="1134"/>
        </w:trPr>
        <w:tc>
          <w:tcPr>
            <w:tcW w:w="4395" w:type="dxa"/>
          </w:tcPr>
          <w:p w14:paraId="01C63AE2"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Подрядчик:</w:t>
            </w:r>
          </w:p>
          <w:p w14:paraId="2CCDA96C"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68E96C5A"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c>
          <w:tcPr>
            <w:tcW w:w="4751" w:type="dxa"/>
          </w:tcPr>
          <w:p w14:paraId="5DEE9A8D"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Заказчик:</w:t>
            </w:r>
          </w:p>
          <w:p w14:paraId="25ABF59B"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50FA01BE"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r>
    </w:tbl>
    <w:p w14:paraId="238BED38" w14:textId="77777777" w:rsidR="004A2C61" w:rsidRPr="004A2C61" w:rsidRDefault="004A2C61" w:rsidP="004A2C61"/>
    <w:sectPr w:rsidR="004A2C61" w:rsidRPr="004A2C61"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2FD01" w14:textId="77777777" w:rsidR="00BD0F92" w:rsidRDefault="00BD0F92" w:rsidP="00BF32C2">
      <w:r>
        <w:separator/>
      </w:r>
    </w:p>
  </w:endnote>
  <w:endnote w:type="continuationSeparator" w:id="0">
    <w:p w14:paraId="191E9FD4" w14:textId="77777777" w:rsidR="00BD0F92" w:rsidRDefault="00BD0F92" w:rsidP="00BF32C2">
      <w:r>
        <w:continuationSeparator/>
      </w:r>
    </w:p>
  </w:endnote>
  <w:endnote w:type="continuationNotice" w:id="1">
    <w:p w14:paraId="0A3D1A2C" w14:textId="77777777" w:rsidR="00BD0F92" w:rsidRDefault="00BD0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4A0636" w:rsidRPr="003F011C" w:rsidRDefault="004A063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0CDCBF30" w:rsidR="004A0636" w:rsidRPr="00406C29" w:rsidRDefault="004A063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A7353A">
      <w:rPr>
        <w:rFonts w:ascii="Times New Roman" w:hAnsi="Times New Roman" w:cs="Times New Roman"/>
        <w:noProof/>
      </w:rPr>
      <w:t>4</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D37AB" w14:textId="77777777" w:rsidR="00BD0F92" w:rsidRDefault="00BD0F92" w:rsidP="00BF32C2">
      <w:r>
        <w:separator/>
      </w:r>
    </w:p>
  </w:footnote>
  <w:footnote w:type="continuationSeparator" w:id="0">
    <w:p w14:paraId="3E701EBC" w14:textId="77777777" w:rsidR="00BD0F92" w:rsidRDefault="00BD0F92" w:rsidP="00BF32C2">
      <w:r>
        <w:continuationSeparator/>
      </w:r>
    </w:p>
  </w:footnote>
  <w:footnote w:type="continuationNotice" w:id="1">
    <w:p w14:paraId="3EC2C41C" w14:textId="77777777" w:rsidR="00BD0F92" w:rsidRDefault="00BD0F92"/>
  </w:footnote>
  <w:footnote w:id="2">
    <w:p w14:paraId="7ECBFFA0" w14:textId="0026BCAF"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по Объекту недвижимости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F75B61">
        <w:rPr>
          <w:rFonts w:ascii="Times New Roman" w:hAnsi="Times New Roman" w:cs="Times New Roman"/>
          <w:b/>
          <w:color w:val="C00000"/>
        </w:rPr>
        <w:t>дополнительные</w:t>
      </w:r>
      <w:r w:rsidRPr="00F75B61">
        <w:rPr>
          <w:rFonts w:ascii="Times New Roman" w:hAnsi="Times New Roman" w:cs="Times New Roman"/>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Чтобы не требовалось менять Договор – можно определить Объект в отдельном приложении.</w:t>
      </w:r>
    </w:p>
  </w:footnote>
  <w:footnote w:id="3">
    <w:p w14:paraId="79BE214A" w14:textId="69214077" w:rsidR="004A0636" w:rsidRPr="00F75B61" w:rsidRDefault="004A0636">
      <w:pPr>
        <w:pStyle w:val="a8"/>
        <w:rPr>
          <w:rFonts w:ascii="Times New Roman" w:hAnsi="Times New Roman" w:cs="Times New Roman"/>
        </w:rPr>
      </w:pPr>
      <w:r w:rsidRPr="00F75B61">
        <w:rPr>
          <w:rStyle w:val="aa"/>
          <w:rFonts w:ascii="Times New Roman" w:hAnsi="Times New Roman" w:cs="Times New Roman"/>
        </w:rPr>
        <w:footnoteRef/>
      </w:r>
      <w:r w:rsidRPr="00F75B61">
        <w:rPr>
          <w:rFonts w:ascii="Times New Roman" w:hAnsi="Times New Roman" w:cs="Times New Roman"/>
          <w:color w:val="C00000"/>
        </w:rPr>
        <w:t>Комментарий: Выбрать один вариант.</w:t>
      </w:r>
    </w:p>
  </w:footnote>
  <w:footnote w:id="4">
    <w:p w14:paraId="2BDA8E4C" w14:textId="77777777"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5">
    <w:p w14:paraId="5F06FB89" w14:textId="77777777"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Обращаем ваше внимание на то, что ответственность сторон несбалансирована.</w:t>
      </w:r>
    </w:p>
  </w:footnote>
  <w:footnote w:id="6">
    <w:p w14:paraId="29EC92C8" w14:textId="3BB30C98"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 w:id="7">
    <w:p w14:paraId="73C7DE97" w14:textId="5EF6F2A4" w:rsidR="004A0636" w:rsidRPr="00F75B61" w:rsidRDefault="004A063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Включить раздел, если по условиям закупочной процедуры необходимо выполнение авторского надзора.</w:t>
      </w:r>
    </w:p>
  </w:footnote>
  <w:footnote w:id="8">
    <w:p w14:paraId="55B34230" w14:textId="42C76C19" w:rsidR="004A0636" w:rsidRPr="00F75B61" w:rsidDel="005821A3" w:rsidRDefault="004A0636" w:rsidP="005900E0">
      <w:pPr>
        <w:pStyle w:val="a8"/>
        <w:jc w:val="both"/>
        <w:rPr>
          <w:del w:id="153" w:author="EPAM" w:date="2018-04-13T16:20:00Z"/>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 случае выбора этого варианта Цена договора должна учитывать стоимость услуг по авторскому надзору.</w:t>
      </w:r>
    </w:p>
  </w:footnote>
  <w:footnote w:id="9">
    <w:p w14:paraId="2A8E1141" w14:textId="77777777" w:rsidR="004A0636" w:rsidRPr="00F75B61" w:rsidRDefault="004A0636" w:rsidP="005A3588">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0">
    <w:p w14:paraId="259C9899" w14:textId="77777777" w:rsidR="0041703F" w:rsidRPr="0089420A" w:rsidRDefault="0041703F" w:rsidP="0041703F">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4A0636" w:rsidRPr="00461CF5" w:rsidRDefault="004A063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4A0636" w:rsidRPr="00A74043" w:rsidRDefault="004A063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4A0636" w:rsidRPr="00406C29" w:rsidRDefault="004A0636"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4A0636" w:rsidRPr="00A74043" w:rsidRDefault="004A063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21"/>
  </w:num>
  <w:num w:numId="4">
    <w:abstractNumId w:val="1"/>
  </w:num>
  <w:num w:numId="5">
    <w:abstractNumId w:val="17"/>
  </w:num>
  <w:num w:numId="6">
    <w:abstractNumId w:val="9"/>
  </w:num>
  <w:num w:numId="7">
    <w:abstractNumId w:val="14"/>
  </w:num>
  <w:num w:numId="8">
    <w:abstractNumId w:val="18"/>
  </w:num>
  <w:num w:numId="9">
    <w:abstractNumId w:val="8"/>
  </w:num>
  <w:num w:numId="10">
    <w:abstractNumId w:val="33"/>
  </w:num>
  <w:num w:numId="11">
    <w:abstractNumId w:val="7"/>
  </w:num>
  <w:num w:numId="12">
    <w:abstractNumId w:val="31"/>
  </w:num>
  <w:num w:numId="13">
    <w:abstractNumId w:val="28"/>
  </w:num>
  <w:num w:numId="14">
    <w:abstractNumId w:val="19"/>
  </w:num>
  <w:num w:numId="15">
    <w:abstractNumId w:val="32"/>
  </w:num>
  <w:num w:numId="16">
    <w:abstractNumId w:val="10"/>
  </w:num>
  <w:num w:numId="17">
    <w:abstractNumId w:val="29"/>
  </w:num>
  <w:num w:numId="18">
    <w:abstractNumId w:val="24"/>
  </w:num>
  <w:num w:numId="19">
    <w:abstractNumId w:val="25"/>
  </w:num>
  <w:num w:numId="20">
    <w:abstractNumId w:val="16"/>
  </w:num>
  <w:num w:numId="21">
    <w:abstractNumId w:val="6"/>
  </w:num>
  <w:num w:numId="22">
    <w:abstractNumId w:val="27"/>
  </w:num>
  <w:num w:numId="23">
    <w:abstractNumId w:val="4"/>
  </w:num>
  <w:num w:numId="24">
    <w:abstractNumId w:val="5"/>
  </w:num>
  <w:num w:numId="25">
    <w:abstractNumId w:val="13"/>
  </w:num>
  <w:num w:numId="26">
    <w:abstractNumId w:val="31"/>
  </w:num>
  <w:num w:numId="27">
    <w:abstractNumId w:val="31"/>
  </w:num>
  <w:num w:numId="28">
    <w:abstractNumId w:val="31"/>
  </w:num>
  <w:num w:numId="29">
    <w:abstractNumId w:val="31"/>
  </w:num>
  <w:num w:numId="30">
    <w:abstractNumId w:val="31"/>
  </w:num>
  <w:num w:numId="31">
    <w:abstractNumId w:val="20"/>
  </w:num>
  <w:num w:numId="32">
    <w:abstractNumId w:val="30"/>
  </w:num>
  <w:num w:numId="33">
    <w:abstractNumId w:val="2"/>
  </w:num>
  <w:num w:numId="34">
    <w:abstractNumId w:val="26"/>
  </w:num>
  <w:num w:numId="35">
    <w:abstractNumId w:val="3"/>
  </w:num>
  <w:num w:numId="36">
    <w:abstractNumId w:val="22"/>
  </w:num>
  <w:num w:numId="37">
    <w:abstractNumId w:val="11"/>
  </w:num>
  <w:num w:numId="38">
    <w:abstractNumId w:val="23"/>
  </w:num>
  <w:num w:numId="39">
    <w:abstractNumId w:val="1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PAM">
    <w15:presenceInfo w15:providerId="None" w15:userId="EP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53A"/>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3B51089C-3C3A-4F29-A9E1-C51AEE1B8E16}">
  <ds:schemaRefs>
    <ds:schemaRef ds:uri="http://purl.org/dc/terms/"/>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30e719df-8a88-48c9-b375-63b80a03932c"/>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36222</Words>
  <Characters>206472</Characters>
  <Application>Microsoft Office Word</Application>
  <DocSecurity>4</DocSecurity>
  <Lines>1720</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Dombrovskiy Igor</cp:lastModifiedBy>
  <cp:revision>2</cp:revision>
  <dcterms:created xsi:type="dcterms:W3CDTF">2022-03-03T02:18:00Z</dcterms:created>
  <dcterms:modified xsi:type="dcterms:W3CDTF">2022-03-03T02:18:00Z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